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57EFD1" w14:textId="1D3A5C1A" w:rsidR="006751E6" w:rsidRPr="00107EF1" w:rsidRDefault="006751E6" w:rsidP="006751E6">
      <w:pPr>
        <w:pStyle w:val="Heading2"/>
        <w:spacing w:before="0" w:line="240" w:lineRule="auto"/>
        <w:rPr>
          <w:rFonts w:ascii="Arial" w:hAnsi="Arial" w:cs="Arial"/>
          <w:b/>
          <w:color w:val="auto"/>
        </w:rPr>
      </w:pPr>
      <w:r w:rsidRPr="00107EF1">
        <w:rPr>
          <w:rFonts w:ascii="Arial" w:hAnsi="Arial" w:cs="Arial"/>
          <w:b/>
          <w:color w:val="auto"/>
        </w:rPr>
        <w:t>S</w:t>
      </w:r>
      <w:r w:rsidR="00375734" w:rsidRPr="00107EF1">
        <w:rPr>
          <w:rFonts w:ascii="Arial" w:hAnsi="Arial" w:cs="Arial"/>
          <w:b/>
          <w:color w:val="auto"/>
        </w:rPr>
        <w:t>UPPORTING</w:t>
      </w:r>
      <w:r w:rsidRPr="00107EF1">
        <w:rPr>
          <w:rFonts w:ascii="Arial" w:hAnsi="Arial" w:cs="Arial"/>
          <w:b/>
          <w:color w:val="auto"/>
        </w:rPr>
        <w:t xml:space="preserve"> </w:t>
      </w:r>
      <w:r w:rsidR="007065F9" w:rsidRPr="00107EF1">
        <w:rPr>
          <w:rFonts w:ascii="Arial" w:hAnsi="Arial" w:cs="Arial"/>
          <w:b/>
          <w:color w:val="auto"/>
        </w:rPr>
        <w:t>APPENDICES</w:t>
      </w:r>
    </w:p>
    <w:p w14:paraId="7497ED74" w14:textId="77777777" w:rsidR="006751E6" w:rsidRPr="00107EF1" w:rsidRDefault="006751E6" w:rsidP="008D1756">
      <w:pPr>
        <w:spacing w:after="0" w:line="240" w:lineRule="auto"/>
        <w:rPr>
          <w:rFonts w:ascii="Arial" w:hAnsi="Arial" w:cs="Arial"/>
          <w:sz w:val="20"/>
        </w:rPr>
      </w:pPr>
    </w:p>
    <w:p w14:paraId="6CF270DB" w14:textId="77777777" w:rsidR="008C047C" w:rsidRPr="00107EF1" w:rsidRDefault="008C047C" w:rsidP="008C047C">
      <w:pPr>
        <w:spacing w:before="120" w:after="120" w:line="240" w:lineRule="auto"/>
        <w:rPr>
          <w:rFonts w:ascii="Arial" w:hAnsi="Arial" w:cs="Arial"/>
        </w:rPr>
      </w:pPr>
      <w:r w:rsidRPr="00107EF1">
        <w:rPr>
          <w:rFonts w:ascii="Arial" w:hAnsi="Arial" w:cs="Arial"/>
        </w:rPr>
        <w:t>Appendix S1. Search strategy.</w:t>
      </w:r>
    </w:p>
    <w:p w14:paraId="2BE06990" w14:textId="5A67ED8B" w:rsidR="008C047C" w:rsidRPr="00107EF1" w:rsidRDefault="008C047C" w:rsidP="008C047C">
      <w:pPr>
        <w:spacing w:before="120" w:after="120" w:line="240" w:lineRule="auto"/>
        <w:rPr>
          <w:rFonts w:ascii="Arial" w:hAnsi="Arial" w:cs="Arial"/>
        </w:rPr>
      </w:pPr>
      <w:r w:rsidRPr="00107EF1">
        <w:rPr>
          <w:rFonts w:ascii="Arial" w:hAnsi="Arial" w:cs="Arial"/>
        </w:rPr>
        <w:t xml:space="preserve">Appendix S2. NMA model fit, selection, </w:t>
      </w:r>
      <w:del w:id="0" w:author="Eric Slade" w:date="2019-08-07T14:54:00Z">
        <w:r w:rsidRPr="00107EF1" w:rsidDel="00D0743F">
          <w:rPr>
            <w:rFonts w:ascii="Arial" w:hAnsi="Arial" w:cs="Arial"/>
          </w:rPr>
          <w:delText xml:space="preserve">and </w:delText>
        </w:r>
      </w:del>
      <w:r w:rsidRPr="00107EF1">
        <w:rPr>
          <w:rFonts w:ascii="Arial" w:hAnsi="Arial" w:cs="Arial"/>
        </w:rPr>
        <w:t>inconsistency checks</w:t>
      </w:r>
      <w:ins w:id="1" w:author="Eric Slade" w:date="2019-08-07T14:54:00Z">
        <w:r w:rsidR="00D0743F" w:rsidRPr="00107EF1">
          <w:rPr>
            <w:rFonts w:ascii="Arial" w:hAnsi="Arial" w:cs="Arial"/>
          </w:rPr>
          <w:t>, and sensitivity analysis.</w:t>
        </w:r>
      </w:ins>
      <w:del w:id="2" w:author="Eric Slade" w:date="2019-08-07T14:54:00Z">
        <w:r w:rsidRPr="00107EF1" w:rsidDel="00D0743F">
          <w:rPr>
            <w:rFonts w:ascii="Arial" w:hAnsi="Arial" w:cs="Arial"/>
          </w:rPr>
          <w:delText>.</w:delText>
        </w:r>
      </w:del>
    </w:p>
    <w:p w14:paraId="5B3E7148" w14:textId="77777777" w:rsidR="008C047C" w:rsidRPr="00107EF1" w:rsidRDefault="008C047C" w:rsidP="008C047C">
      <w:pPr>
        <w:spacing w:before="120" w:after="120" w:line="240" w:lineRule="auto"/>
        <w:rPr>
          <w:rFonts w:ascii="Arial" w:hAnsi="Arial" w:cs="Arial"/>
        </w:rPr>
      </w:pPr>
      <w:r w:rsidRPr="00107EF1">
        <w:rPr>
          <w:rFonts w:ascii="Arial" w:hAnsi="Arial" w:cs="Arial"/>
        </w:rPr>
        <w:t>Appendix S3. Markov model for comparison of different surgical procedures for women with anterior POP.</w:t>
      </w:r>
    </w:p>
    <w:p w14:paraId="055FEAEB" w14:textId="77777777" w:rsidR="0037351B" w:rsidRPr="0037351B" w:rsidRDefault="0037351B" w:rsidP="0037351B">
      <w:pPr>
        <w:spacing w:before="120" w:after="120" w:line="240" w:lineRule="auto"/>
        <w:rPr>
          <w:rFonts w:ascii="Arial" w:hAnsi="Arial" w:cs="Arial"/>
          <w:b/>
        </w:rPr>
        <w:sectPr w:rsidR="0037351B" w:rsidRPr="0037351B" w:rsidSect="00D87B6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9" w:footer="709" w:gutter="0"/>
          <w:cols w:space="708"/>
          <w:docGrid w:linePitch="360"/>
        </w:sectPr>
      </w:pPr>
    </w:p>
    <w:p w14:paraId="70CA73F7" w14:textId="2A0AC9F6" w:rsidR="008C047C" w:rsidRPr="006751E6" w:rsidRDefault="00D0743F" w:rsidP="008C047C">
      <w:pPr>
        <w:pStyle w:val="Heading2"/>
        <w:rPr>
          <w:rFonts w:ascii="Arial" w:hAnsi="Arial" w:cs="Arial"/>
          <w:b/>
        </w:rPr>
      </w:pPr>
      <w:r>
        <w:rPr>
          <w:rFonts w:ascii="Arial" w:hAnsi="Arial" w:cs="Arial"/>
          <w:b/>
          <w:color w:val="auto"/>
          <w:sz w:val="22"/>
          <w:szCs w:val="22"/>
        </w:rPr>
        <w:lastRenderedPageBreak/>
        <w:t>Appendix S</w:t>
      </w:r>
      <w:r w:rsidR="008C047C">
        <w:rPr>
          <w:rFonts w:ascii="Arial" w:hAnsi="Arial" w:cs="Arial"/>
          <w:b/>
          <w:color w:val="auto"/>
          <w:sz w:val="22"/>
          <w:szCs w:val="22"/>
        </w:rPr>
        <w:t>1: S</w:t>
      </w:r>
      <w:r w:rsidR="008C047C" w:rsidRPr="00E95AC0">
        <w:rPr>
          <w:rFonts w:ascii="Arial" w:hAnsi="Arial" w:cs="Arial"/>
          <w:b/>
          <w:color w:val="auto"/>
          <w:sz w:val="22"/>
          <w:szCs w:val="22"/>
        </w:rPr>
        <w:t>earch strategy.</w:t>
      </w:r>
    </w:p>
    <w:p w14:paraId="21CFBF79" w14:textId="77777777" w:rsidR="008C047C" w:rsidRDefault="008C047C" w:rsidP="008C047C">
      <w:pPr>
        <w:rPr>
          <w:b/>
          <w:sz w:val="20"/>
          <w:szCs w:val="20"/>
        </w:rPr>
      </w:pPr>
    </w:p>
    <w:p w14:paraId="39F1386F" w14:textId="1FA7B902" w:rsidR="008C047C" w:rsidRPr="00107EF1" w:rsidRDefault="008C047C" w:rsidP="008C047C">
      <w:pPr>
        <w:rPr>
          <w:b/>
          <w:szCs w:val="20"/>
        </w:rPr>
      </w:pPr>
      <w:r w:rsidRPr="00107EF1">
        <w:rPr>
          <w:b/>
          <w:szCs w:val="20"/>
        </w:rPr>
        <w:t>Database: Medline &amp; Embase (Multifile)</w:t>
      </w:r>
      <w:r w:rsidR="00D62437" w:rsidRPr="00107EF1">
        <w:rPr>
          <w:b/>
          <w:szCs w:val="20"/>
        </w:rPr>
        <w:t xml:space="preserve"> via OVID</w:t>
      </w:r>
    </w:p>
    <w:p w14:paraId="760ECBFE" w14:textId="77777777" w:rsidR="008C047C" w:rsidRPr="00107EF1" w:rsidRDefault="008C047C" w:rsidP="008C047C">
      <w:pPr>
        <w:rPr>
          <w:rFonts w:eastAsia="Times New Roman" w:cstheme="minorHAnsi"/>
          <w:b/>
          <w:color w:val="0A0905"/>
          <w:szCs w:val="20"/>
          <w:lang w:val="en" w:eastAsia="en-GB"/>
        </w:rPr>
      </w:pPr>
      <w:r w:rsidRPr="00107EF1">
        <w:rPr>
          <w:b/>
          <w:szCs w:val="20"/>
        </w:rPr>
        <w:t xml:space="preserve">Last searched </w:t>
      </w:r>
      <w:r w:rsidRPr="00107EF1">
        <w:rPr>
          <w:rFonts w:cstheme="minorHAnsi"/>
          <w:b/>
          <w:szCs w:val="20"/>
        </w:rPr>
        <w:t xml:space="preserve">on </w:t>
      </w:r>
      <w:r w:rsidRPr="00107EF1">
        <w:rPr>
          <w:rFonts w:eastAsia="Times New Roman" w:cstheme="minorHAnsi"/>
          <w:b/>
          <w:bCs/>
          <w:color w:val="0A0905"/>
          <w:szCs w:val="20"/>
          <w:lang w:val="en" w:eastAsia="en-GB"/>
        </w:rPr>
        <w:t xml:space="preserve">Embase Classic+Embase </w:t>
      </w:r>
      <w:r w:rsidRPr="00107EF1">
        <w:rPr>
          <w:rFonts w:eastAsia="Times New Roman" w:cstheme="minorHAnsi"/>
          <w:b/>
          <w:color w:val="0A0905"/>
          <w:szCs w:val="20"/>
          <w:lang w:val="en" w:eastAsia="en-GB"/>
        </w:rPr>
        <w:t>1974 to 2018 June 01</w:t>
      </w:r>
      <w:r w:rsidRPr="00107EF1">
        <w:rPr>
          <w:rFonts w:eastAsia="Times New Roman" w:cstheme="minorHAnsi"/>
          <w:b/>
          <w:bCs/>
          <w:color w:val="0A0905"/>
          <w:szCs w:val="20"/>
          <w:lang w:val="en" w:eastAsia="en-GB"/>
        </w:rPr>
        <w:t xml:space="preserve">, Ovid MEDLINE(R) Epub Ahead of Print, In-Process &amp; Other Non-Indexed Citations Ovid MEDLINE(R) Daily and Ovid MEDLINE(R) </w:t>
      </w:r>
      <w:r w:rsidRPr="00107EF1">
        <w:rPr>
          <w:rFonts w:eastAsia="Times New Roman" w:cstheme="minorHAnsi"/>
          <w:b/>
          <w:color w:val="0A0905"/>
          <w:szCs w:val="20"/>
          <w:lang w:val="en" w:eastAsia="en-GB"/>
        </w:rPr>
        <w:t>1946 to Present</w:t>
      </w:r>
    </w:p>
    <w:p w14:paraId="30B4CF07" w14:textId="77777777" w:rsidR="008C047C" w:rsidRPr="00107EF1" w:rsidRDefault="008C047C" w:rsidP="008C047C">
      <w:pPr>
        <w:rPr>
          <w:szCs w:val="20"/>
        </w:rPr>
      </w:pPr>
      <w:r w:rsidRPr="00107EF1">
        <w:rPr>
          <w:rFonts w:cstheme="minorHAnsi"/>
          <w:szCs w:val="20"/>
        </w:rPr>
        <w:t>Date</w:t>
      </w:r>
      <w:r w:rsidRPr="00107EF1">
        <w:rPr>
          <w:szCs w:val="20"/>
        </w:rPr>
        <w:t xml:space="preserve"> of last search: 4</w:t>
      </w:r>
      <w:r w:rsidRPr="00107EF1">
        <w:rPr>
          <w:szCs w:val="20"/>
          <w:vertAlign w:val="superscript"/>
        </w:rPr>
        <w:t>th</w:t>
      </w:r>
      <w:r w:rsidRPr="00107EF1">
        <w:rPr>
          <w:szCs w:val="20"/>
        </w:rPr>
        <w:t xml:space="preserve"> June 2018.</w:t>
      </w:r>
    </w:p>
    <w:tbl>
      <w:tblPr>
        <w:tblStyle w:val="TableGrid"/>
        <w:tblW w:w="8964"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1"/>
        <w:gridCol w:w="8363"/>
      </w:tblGrid>
      <w:tr w:rsidR="008C047C" w:rsidRPr="005D2486" w14:paraId="1FD721A9" w14:textId="77777777" w:rsidTr="00107EF1">
        <w:trPr>
          <w:trHeight w:val="170"/>
        </w:trPr>
        <w:tc>
          <w:tcPr>
            <w:tcW w:w="601" w:type="dxa"/>
            <w:tcBorders>
              <w:top w:val="single" w:sz="12" w:space="0" w:color="auto"/>
              <w:bottom w:val="single" w:sz="4" w:space="0" w:color="auto"/>
            </w:tcBorders>
            <w:hideMark/>
          </w:tcPr>
          <w:p w14:paraId="23770DD8" w14:textId="77777777" w:rsidR="008C047C" w:rsidRPr="00107EF1" w:rsidRDefault="008C047C" w:rsidP="00134FA9">
            <w:pPr>
              <w:rPr>
                <w:b/>
                <w:color w:val="000000" w:themeColor="text1"/>
              </w:rPr>
            </w:pPr>
            <w:r w:rsidRPr="00107EF1">
              <w:rPr>
                <w:b/>
                <w:color w:val="000000" w:themeColor="text1"/>
              </w:rPr>
              <w:t>#</w:t>
            </w:r>
          </w:p>
        </w:tc>
        <w:tc>
          <w:tcPr>
            <w:tcW w:w="8363" w:type="dxa"/>
            <w:tcBorders>
              <w:top w:val="single" w:sz="12" w:space="0" w:color="auto"/>
              <w:bottom w:val="single" w:sz="4" w:space="0" w:color="auto"/>
            </w:tcBorders>
            <w:hideMark/>
          </w:tcPr>
          <w:p w14:paraId="295AEA31" w14:textId="77777777" w:rsidR="008C047C" w:rsidRPr="00107EF1" w:rsidRDefault="008C047C" w:rsidP="00134FA9">
            <w:pPr>
              <w:rPr>
                <w:b/>
                <w:color w:val="000000" w:themeColor="text1"/>
              </w:rPr>
            </w:pPr>
            <w:r w:rsidRPr="00107EF1">
              <w:rPr>
                <w:b/>
                <w:color w:val="000000" w:themeColor="text1"/>
              </w:rPr>
              <w:t>Searches</w:t>
            </w:r>
          </w:p>
        </w:tc>
      </w:tr>
      <w:tr w:rsidR="008C047C" w:rsidRPr="005D2486" w14:paraId="3E5A2D24" w14:textId="77777777" w:rsidTr="00107EF1">
        <w:trPr>
          <w:trHeight w:val="170"/>
        </w:trPr>
        <w:tc>
          <w:tcPr>
            <w:tcW w:w="601" w:type="dxa"/>
            <w:tcBorders>
              <w:top w:val="single" w:sz="4" w:space="0" w:color="auto"/>
            </w:tcBorders>
            <w:hideMark/>
          </w:tcPr>
          <w:p w14:paraId="1B330B4A" w14:textId="77777777" w:rsidR="008C047C" w:rsidRPr="00107EF1" w:rsidRDefault="008C047C" w:rsidP="00134FA9">
            <w:r w:rsidRPr="00107EF1">
              <w:t>1</w:t>
            </w:r>
          </w:p>
        </w:tc>
        <w:tc>
          <w:tcPr>
            <w:tcW w:w="8363" w:type="dxa"/>
            <w:tcBorders>
              <w:top w:val="single" w:sz="4" w:space="0" w:color="auto"/>
            </w:tcBorders>
            <w:hideMark/>
          </w:tcPr>
          <w:p w14:paraId="1044E6E2" w14:textId="77777777" w:rsidR="008C047C" w:rsidRPr="00107EF1" w:rsidRDefault="008C047C" w:rsidP="00134FA9">
            <w:r w:rsidRPr="00107EF1">
              <w:t>exp Pelvic Organ Prolapse/ use ppez</w:t>
            </w:r>
          </w:p>
        </w:tc>
      </w:tr>
      <w:tr w:rsidR="008C047C" w:rsidRPr="005D2486" w14:paraId="428C2E31" w14:textId="77777777" w:rsidTr="00107EF1">
        <w:trPr>
          <w:trHeight w:val="170"/>
        </w:trPr>
        <w:tc>
          <w:tcPr>
            <w:tcW w:w="601" w:type="dxa"/>
            <w:hideMark/>
          </w:tcPr>
          <w:p w14:paraId="24828B08" w14:textId="77777777" w:rsidR="008C047C" w:rsidRPr="00107EF1" w:rsidRDefault="008C047C" w:rsidP="00134FA9">
            <w:r w:rsidRPr="00107EF1">
              <w:t>2</w:t>
            </w:r>
          </w:p>
        </w:tc>
        <w:tc>
          <w:tcPr>
            <w:tcW w:w="8363" w:type="dxa"/>
            <w:hideMark/>
          </w:tcPr>
          <w:p w14:paraId="3F1C7A4A" w14:textId="77777777" w:rsidR="008C047C" w:rsidRPr="00107EF1" w:rsidRDefault="008C047C" w:rsidP="00134FA9">
            <w:r w:rsidRPr="00107EF1">
              <w:t>exp pelvic organ prolapse/ use emczd</w:t>
            </w:r>
          </w:p>
        </w:tc>
      </w:tr>
      <w:tr w:rsidR="008C047C" w:rsidRPr="005D2486" w14:paraId="59D839A7" w14:textId="77777777" w:rsidTr="00107EF1">
        <w:trPr>
          <w:trHeight w:val="170"/>
        </w:trPr>
        <w:tc>
          <w:tcPr>
            <w:tcW w:w="601" w:type="dxa"/>
            <w:hideMark/>
          </w:tcPr>
          <w:p w14:paraId="16D4E851" w14:textId="77777777" w:rsidR="008C047C" w:rsidRPr="00107EF1" w:rsidRDefault="008C047C" w:rsidP="00134FA9">
            <w:r w:rsidRPr="00107EF1">
              <w:t>3</w:t>
            </w:r>
          </w:p>
        </w:tc>
        <w:tc>
          <w:tcPr>
            <w:tcW w:w="8363" w:type="dxa"/>
            <w:hideMark/>
          </w:tcPr>
          <w:p w14:paraId="00E12F17" w14:textId="77777777" w:rsidR="008C047C" w:rsidRPr="00107EF1" w:rsidRDefault="008C047C" w:rsidP="00134FA9">
            <w:r w:rsidRPr="00107EF1">
              <w:t>(pelvic$ adj3 organ$ adj3 prolaps$).tw.</w:t>
            </w:r>
          </w:p>
        </w:tc>
      </w:tr>
      <w:tr w:rsidR="008C047C" w:rsidRPr="005D2486" w14:paraId="7D5AFE33" w14:textId="77777777" w:rsidTr="00107EF1">
        <w:trPr>
          <w:trHeight w:val="170"/>
        </w:trPr>
        <w:tc>
          <w:tcPr>
            <w:tcW w:w="601" w:type="dxa"/>
            <w:hideMark/>
          </w:tcPr>
          <w:p w14:paraId="5728B3A1" w14:textId="77777777" w:rsidR="008C047C" w:rsidRPr="00107EF1" w:rsidRDefault="008C047C" w:rsidP="00134FA9">
            <w:r w:rsidRPr="00107EF1">
              <w:t>4</w:t>
            </w:r>
          </w:p>
        </w:tc>
        <w:tc>
          <w:tcPr>
            <w:tcW w:w="8363" w:type="dxa"/>
            <w:hideMark/>
          </w:tcPr>
          <w:p w14:paraId="4F80055F" w14:textId="77777777" w:rsidR="008C047C" w:rsidRPr="00107EF1" w:rsidRDefault="008C047C" w:rsidP="00134FA9">
            <w:r w:rsidRPr="00107EF1">
              <w:t>(urinary adj3 bladder adj3 prolaps$).tw.</w:t>
            </w:r>
          </w:p>
        </w:tc>
      </w:tr>
      <w:tr w:rsidR="008C047C" w:rsidRPr="005D2486" w14:paraId="22CE7E13" w14:textId="77777777" w:rsidTr="00107EF1">
        <w:trPr>
          <w:trHeight w:val="170"/>
        </w:trPr>
        <w:tc>
          <w:tcPr>
            <w:tcW w:w="601" w:type="dxa"/>
            <w:hideMark/>
          </w:tcPr>
          <w:p w14:paraId="26D6F1ED" w14:textId="77777777" w:rsidR="008C047C" w:rsidRPr="00107EF1" w:rsidRDefault="008C047C" w:rsidP="00134FA9">
            <w:r w:rsidRPr="00107EF1">
              <w:t>5</w:t>
            </w:r>
          </w:p>
        </w:tc>
        <w:tc>
          <w:tcPr>
            <w:tcW w:w="8363" w:type="dxa"/>
            <w:hideMark/>
          </w:tcPr>
          <w:p w14:paraId="1F0BCD44" w14:textId="77777777" w:rsidR="008C047C" w:rsidRPr="00107EF1" w:rsidRDefault="008C047C" w:rsidP="00134FA9">
            <w:r w:rsidRPr="00107EF1">
              <w:t>((vagin$ or urogenital$ or genit$ or uter$ or viscer$ or anterior$ or posterior$ or apical or pelvi$ or vault$ or urethr$ or bladder$) adj3 prolaps$).tw.</w:t>
            </w:r>
          </w:p>
        </w:tc>
      </w:tr>
      <w:tr w:rsidR="008C047C" w:rsidRPr="005D2486" w14:paraId="59C88683" w14:textId="77777777" w:rsidTr="00107EF1">
        <w:trPr>
          <w:trHeight w:val="170"/>
        </w:trPr>
        <w:tc>
          <w:tcPr>
            <w:tcW w:w="601" w:type="dxa"/>
            <w:hideMark/>
          </w:tcPr>
          <w:p w14:paraId="66C7669B" w14:textId="77777777" w:rsidR="008C047C" w:rsidRPr="00107EF1" w:rsidRDefault="008C047C" w:rsidP="00134FA9">
            <w:r w:rsidRPr="00107EF1">
              <w:t>6</w:t>
            </w:r>
          </w:p>
        </w:tc>
        <w:tc>
          <w:tcPr>
            <w:tcW w:w="8363" w:type="dxa"/>
            <w:hideMark/>
          </w:tcPr>
          <w:p w14:paraId="0AB841FF" w14:textId="77777777" w:rsidR="008C047C" w:rsidRPr="00107EF1" w:rsidRDefault="008C047C" w:rsidP="00134FA9">
            <w:r w:rsidRPr="00107EF1">
              <w:t>(splanchnoptos$ or visceroptos$).tw.</w:t>
            </w:r>
          </w:p>
        </w:tc>
      </w:tr>
      <w:tr w:rsidR="008C047C" w:rsidRPr="005D2486" w14:paraId="5F2B059E" w14:textId="77777777" w:rsidTr="00107EF1">
        <w:trPr>
          <w:trHeight w:val="170"/>
        </w:trPr>
        <w:tc>
          <w:tcPr>
            <w:tcW w:w="601" w:type="dxa"/>
            <w:hideMark/>
          </w:tcPr>
          <w:p w14:paraId="7CDD363D" w14:textId="77777777" w:rsidR="008C047C" w:rsidRPr="00107EF1" w:rsidRDefault="008C047C" w:rsidP="00134FA9">
            <w:r w:rsidRPr="00107EF1">
              <w:t>7</w:t>
            </w:r>
          </w:p>
        </w:tc>
        <w:tc>
          <w:tcPr>
            <w:tcW w:w="8363" w:type="dxa"/>
            <w:hideMark/>
          </w:tcPr>
          <w:p w14:paraId="4D76BC84" w14:textId="77777777" w:rsidR="008C047C" w:rsidRPr="00107EF1" w:rsidRDefault="008C047C" w:rsidP="00134FA9">
            <w:r w:rsidRPr="00107EF1">
              <w:t>Rectocele/ use ppez</w:t>
            </w:r>
          </w:p>
        </w:tc>
      </w:tr>
      <w:tr w:rsidR="008C047C" w:rsidRPr="005D2486" w14:paraId="56E7190B" w14:textId="77777777" w:rsidTr="00107EF1">
        <w:trPr>
          <w:trHeight w:val="170"/>
        </w:trPr>
        <w:tc>
          <w:tcPr>
            <w:tcW w:w="601" w:type="dxa"/>
            <w:hideMark/>
          </w:tcPr>
          <w:p w14:paraId="10836D4C" w14:textId="77777777" w:rsidR="008C047C" w:rsidRPr="00107EF1" w:rsidRDefault="008C047C" w:rsidP="00134FA9">
            <w:r w:rsidRPr="00107EF1">
              <w:t>8</w:t>
            </w:r>
          </w:p>
        </w:tc>
        <w:tc>
          <w:tcPr>
            <w:tcW w:w="8363" w:type="dxa"/>
            <w:hideMark/>
          </w:tcPr>
          <w:p w14:paraId="1D04A97E" w14:textId="77777777" w:rsidR="008C047C" w:rsidRPr="00107EF1" w:rsidRDefault="008C047C" w:rsidP="00134FA9">
            <w:r w:rsidRPr="00107EF1">
              <w:t>rectocele/ use emczd</w:t>
            </w:r>
          </w:p>
        </w:tc>
      </w:tr>
      <w:tr w:rsidR="008C047C" w:rsidRPr="005D2486" w14:paraId="0A76E231" w14:textId="77777777" w:rsidTr="00107EF1">
        <w:trPr>
          <w:trHeight w:val="170"/>
        </w:trPr>
        <w:tc>
          <w:tcPr>
            <w:tcW w:w="601" w:type="dxa"/>
            <w:hideMark/>
          </w:tcPr>
          <w:p w14:paraId="7AB8A5C4" w14:textId="77777777" w:rsidR="008C047C" w:rsidRPr="00107EF1" w:rsidRDefault="008C047C" w:rsidP="00134FA9">
            <w:r w:rsidRPr="00107EF1">
              <w:t>9</w:t>
            </w:r>
          </w:p>
        </w:tc>
        <w:tc>
          <w:tcPr>
            <w:tcW w:w="8363" w:type="dxa"/>
            <w:hideMark/>
          </w:tcPr>
          <w:p w14:paraId="18BC4A30" w14:textId="77777777" w:rsidR="008C047C" w:rsidRPr="00107EF1" w:rsidRDefault="008C047C" w:rsidP="00134FA9">
            <w:r w:rsidRPr="00107EF1">
              <w:t>(hernia$ adj3 (pelvi$ or vagin$ or urogenital$ or uter$ or bladder$ or urethr$ or viscer$)).tw.</w:t>
            </w:r>
          </w:p>
        </w:tc>
      </w:tr>
      <w:tr w:rsidR="008C047C" w:rsidRPr="005D2486" w14:paraId="7145F7FA" w14:textId="77777777" w:rsidTr="00107EF1">
        <w:trPr>
          <w:trHeight w:val="170"/>
        </w:trPr>
        <w:tc>
          <w:tcPr>
            <w:tcW w:w="601" w:type="dxa"/>
            <w:hideMark/>
          </w:tcPr>
          <w:p w14:paraId="0DD0219C" w14:textId="77777777" w:rsidR="008C047C" w:rsidRPr="00107EF1" w:rsidRDefault="008C047C" w:rsidP="00134FA9">
            <w:r w:rsidRPr="00107EF1">
              <w:t>10</w:t>
            </w:r>
          </w:p>
        </w:tc>
        <w:tc>
          <w:tcPr>
            <w:tcW w:w="8363" w:type="dxa"/>
            <w:hideMark/>
          </w:tcPr>
          <w:p w14:paraId="04A60CCE" w14:textId="77777777" w:rsidR="008C047C" w:rsidRPr="00107EF1" w:rsidRDefault="008C047C" w:rsidP="00134FA9">
            <w:r w:rsidRPr="00107EF1">
              <w:t>(urethroc?ele$ or enteroc?ele$ or sigmoidoc?ele$ or proctoc?ele$ or rectoc?ele$ or cystoc?ele$ or rectoenteroc?ele$ or cystourethroc?ele$).tw.</w:t>
            </w:r>
          </w:p>
        </w:tc>
      </w:tr>
      <w:tr w:rsidR="008C047C" w:rsidRPr="005D2486" w14:paraId="0420AD32" w14:textId="77777777" w:rsidTr="00107EF1">
        <w:trPr>
          <w:trHeight w:val="170"/>
        </w:trPr>
        <w:tc>
          <w:tcPr>
            <w:tcW w:w="601" w:type="dxa"/>
            <w:hideMark/>
          </w:tcPr>
          <w:p w14:paraId="2447140E" w14:textId="77777777" w:rsidR="008C047C" w:rsidRPr="00107EF1" w:rsidRDefault="008C047C" w:rsidP="00134FA9">
            <w:r w:rsidRPr="00107EF1">
              <w:t>11</w:t>
            </w:r>
          </w:p>
        </w:tc>
        <w:tc>
          <w:tcPr>
            <w:tcW w:w="8363" w:type="dxa"/>
            <w:hideMark/>
          </w:tcPr>
          <w:p w14:paraId="55D915A8" w14:textId="77777777" w:rsidR="008C047C" w:rsidRPr="00107EF1" w:rsidRDefault="008C047C" w:rsidP="00134FA9">
            <w:r w:rsidRPr="00107EF1">
              <w:t>1 or 2 or 3 or 4 or 5 or 6 or 7 or 8 or 9 or 10</w:t>
            </w:r>
          </w:p>
        </w:tc>
      </w:tr>
      <w:tr w:rsidR="008C047C" w:rsidRPr="005D2486" w14:paraId="28EDF95B" w14:textId="77777777" w:rsidTr="00107EF1">
        <w:trPr>
          <w:trHeight w:val="170"/>
        </w:trPr>
        <w:tc>
          <w:tcPr>
            <w:tcW w:w="601" w:type="dxa"/>
            <w:hideMark/>
          </w:tcPr>
          <w:p w14:paraId="74A0FE80" w14:textId="77777777" w:rsidR="008C047C" w:rsidRPr="00107EF1" w:rsidRDefault="008C047C" w:rsidP="00134FA9">
            <w:r w:rsidRPr="00107EF1">
              <w:t>12</w:t>
            </w:r>
          </w:p>
        </w:tc>
        <w:tc>
          <w:tcPr>
            <w:tcW w:w="8363" w:type="dxa"/>
            <w:hideMark/>
          </w:tcPr>
          <w:p w14:paraId="5F505C33" w14:textId="77777777" w:rsidR="008C047C" w:rsidRPr="00107EF1" w:rsidRDefault="008C047C" w:rsidP="00134FA9">
            <w:r w:rsidRPr="00107EF1">
              <w:t>Surgical Mesh/ use ppez</w:t>
            </w:r>
          </w:p>
        </w:tc>
      </w:tr>
      <w:tr w:rsidR="008C047C" w:rsidRPr="005D2486" w14:paraId="2904E7FE" w14:textId="77777777" w:rsidTr="00107EF1">
        <w:trPr>
          <w:trHeight w:val="170"/>
        </w:trPr>
        <w:tc>
          <w:tcPr>
            <w:tcW w:w="601" w:type="dxa"/>
            <w:hideMark/>
          </w:tcPr>
          <w:p w14:paraId="4C83CFF4" w14:textId="77777777" w:rsidR="008C047C" w:rsidRPr="00107EF1" w:rsidRDefault="008C047C" w:rsidP="00134FA9">
            <w:r w:rsidRPr="00107EF1">
              <w:t>13</w:t>
            </w:r>
          </w:p>
        </w:tc>
        <w:tc>
          <w:tcPr>
            <w:tcW w:w="8363" w:type="dxa"/>
            <w:hideMark/>
          </w:tcPr>
          <w:p w14:paraId="77CDB0CF" w14:textId="77777777" w:rsidR="008C047C" w:rsidRPr="00107EF1" w:rsidRDefault="008C047C" w:rsidP="00134FA9">
            <w:r w:rsidRPr="00107EF1">
              <w:t>exp surgical mesh/ use emczd</w:t>
            </w:r>
          </w:p>
        </w:tc>
      </w:tr>
      <w:tr w:rsidR="008C047C" w:rsidRPr="005D2486" w14:paraId="4C876A51" w14:textId="77777777" w:rsidTr="00107EF1">
        <w:trPr>
          <w:trHeight w:val="170"/>
        </w:trPr>
        <w:tc>
          <w:tcPr>
            <w:tcW w:w="601" w:type="dxa"/>
            <w:hideMark/>
          </w:tcPr>
          <w:p w14:paraId="3C44B93D" w14:textId="77777777" w:rsidR="008C047C" w:rsidRPr="00107EF1" w:rsidRDefault="008C047C" w:rsidP="00134FA9">
            <w:r w:rsidRPr="00107EF1">
              <w:t>14</w:t>
            </w:r>
          </w:p>
        </w:tc>
        <w:tc>
          <w:tcPr>
            <w:tcW w:w="8363" w:type="dxa"/>
            <w:hideMark/>
          </w:tcPr>
          <w:p w14:paraId="33833B51" w14:textId="77777777" w:rsidR="008C047C" w:rsidRPr="00107EF1" w:rsidRDefault="008C047C" w:rsidP="00134FA9">
            <w:r w:rsidRPr="00107EF1">
              <w:t>(mesh$ or non-mesh$ or nonmesh$).tw.</w:t>
            </w:r>
          </w:p>
        </w:tc>
      </w:tr>
      <w:tr w:rsidR="008C047C" w:rsidRPr="005D2486" w14:paraId="37B353A9" w14:textId="77777777" w:rsidTr="00107EF1">
        <w:trPr>
          <w:trHeight w:val="170"/>
        </w:trPr>
        <w:tc>
          <w:tcPr>
            <w:tcW w:w="601" w:type="dxa"/>
            <w:hideMark/>
          </w:tcPr>
          <w:p w14:paraId="020681BE" w14:textId="77777777" w:rsidR="008C047C" w:rsidRPr="00107EF1" w:rsidRDefault="008C047C" w:rsidP="00134FA9">
            <w:r w:rsidRPr="00107EF1">
              <w:t>15</w:t>
            </w:r>
          </w:p>
        </w:tc>
        <w:tc>
          <w:tcPr>
            <w:tcW w:w="8363" w:type="dxa"/>
            <w:hideMark/>
          </w:tcPr>
          <w:p w14:paraId="4EAC011B" w14:textId="77777777" w:rsidR="008C047C" w:rsidRPr="00107EF1" w:rsidRDefault="008C047C" w:rsidP="00134FA9">
            <w:r w:rsidRPr="00107EF1">
              <w:t>Hysterectomy, Vaginal/ use ppez</w:t>
            </w:r>
          </w:p>
        </w:tc>
      </w:tr>
      <w:tr w:rsidR="008C047C" w:rsidRPr="005D2486" w14:paraId="5AAD5361" w14:textId="77777777" w:rsidTr="00107EF1">
        <w:trPr>
          <w:trHeight w:val="170"/>
        </w:trPr>
        <w:tc>
          <w:tcPr>
            <w:tcW w:w="601" w:type="dxa"/>
            <w:hideMark/>
          </w:tcPr>
          <w:p w14:paraId="759D459F" w14:textId="77777777" w:rsidR="008C047C" w:rsidRPr="00107EF1" w:rsidRDefault="008C047C" w:rsidP="00134FA9">
            <w:r w:rsidRPr="00107EF1">
              <w:t>16</w:t>
            </w:r>
          </w:p>
        </w:tc>
        <w:tc>
          <w:tcPr>
            <w:tcW w:w="8363" w:type="dxa"/>
            <w:hideMark/>
          </w:tcPr>
          <w:p w14:paraId="2D84CCB0" w14:textId="77777777" w:rsidR="008C047C" w:rsidRPr="00107EF1" w:rsidRDefault="008C047C" w:rsidP="00134FA9">
            <w:r w:rsidRPr="00107EF1">
              <w:t>vaginal hysterectomy/ use emczd</w:t>
            </w:r>
          </w:p>
        </w:tc>
      </w:tr>
      <w:tr w:rsidR="008C047C" w:rsidRPr="005D2486" w14:paraId="240E5A00" w14:textId="77777777" w:rsidTr="00107EF1">
        <w:trPr>
          <w:trHeight w:val="170"/>
        </w:trPr>
        <w:tc>
          <w:tcPr>
            <w:tcW w:w="601" w:type="dxa"/>
            <w:hideMark/>
          </w:tcPr>
          <w:p w14:paraId="4664891A" w14:textId="77777777" w:rsidR="008C047C" w:rsidRPr="00107EF1" w:rsidRDefault="008C047C" w:rsidP="00134FA9">
            <w:r w:rsidRPr="00107EF1">
              <w:t>17</w:t>
            </w:r>
          </w:p>
        </w:tc>
        <w:tc>
          <w:tcPr>
            <w:tcW w:w="8363" w:type="dxa"/>
            <w:hideMark/>
          </w:tcPr>
          <w:p w14:paraId="19EC949F" w14:textId="77777777" w:rsidR="008C047C" w:rsidRPr="00107EF1" w:rsidRDefault="008C047C" w:rsidP="00134FA9">
            <w:r w:rsidRPr="00107EF1">
              <w:t>abdominal hysterectomy/ use emczd</w:t>
            </w:r>
          </w:p>
        </w:tc>
      </w:tr>
      <w:tr w:rsidR="008C047C" w:rsidRPr="005D2486" w14:paraId="1E3D13BD" w14:textId="77777777" w:rsidTr="00107EF1">
        <w:trPr>
          <w:trHeight w:val="170"/>
        </w:trPr>
        <w:tc>
          <w:tcPr>
            <w:tcW w:w="601" w:type="dxa"/>
            <w:hideMark/>
          </w:tcPr>
          <w:p w14:paraId="559F7B5B" w14:textId="77777777" w:rsidR="008C047C" w:rsidRPr="00107EF1" w:rsidRDefault="008C047C" w:rsidP="00134FA9">
            <w:r w:rsidRPr="00107EF1">
              <w:t>18</w:t>
            </w:r>
          </w:p>
        </w:tc>
        <w:tc>
          <w:tcPr>
            <w:tcW w:w="8363" w:type="dxa"/>
            <w:hideMark/>
          </w:tcPr>
          <w:p w14:paraId="624C253A" w14:textId="77777777" w:rsidR="008C047C" w:rsidRPr="00107EF1" w:rsidRDefault="008C047C" w:rsidP="00134FA9">
            <w:r w:rsidRPr="00107EF1">
              <w:t>((vagin$ or abdom$) adj3 hysterectom$).tw.</w:t>
            </w:r>
          </w:p>
        </w:tc>
      </w:tr>
      <w:tr w:rsidR="008C047C" w:rsidRPr="005D2486" w14:paraId="3802CFA2" w14:textId="77777777" w:rsidTr="00107EF1">
        <w:trPr>
          <w:trHeight w:val="170"/>
        </w:trPr>
        <w:tc>
          <w:tcPr>
            <w:tcW w:w="601" w:type="dxa"/>
            <w:hideMark/>
          </w:tcPr>
          <w:p w14:paraId="282B0231" w14:textId="77777777" w:rsidR="008C047C" w:rsidRPr="00107EF1" w:rsidRDefault="008C047C" w:rsidP="00134FA9">
            <w:r w:rsidRPr="00107EF1">
              <w:t>19</w:t>
            </w:r>
          </w:p>
        </w:tc>
        <w:tc>
          <w:tcPr>
            <w:tcW w:w="8363" w:type="dxa"/>
            <w:hideMark/>
          </w:tcPr>
          <w:p w14:paraId="14FFE50D" w14:textId="77777777" w:rsidR="008C047C" w:rsidRPr="00107EF1" w:rsidRDefault="008C047C" w:rsidP="00134FA9">
            <w:r w:rsidRPr="00107EF1">
              <w:t>(total adj laparoscopic$ adj hysterectom$).tw.</w:t>
            </w:r>
          </w:p>
        </w:tc>
      </w:tr>
      <w:tr w:rsidR="008C047C" w:rsidRPr="005D2486" w14:paraId="1C48A31F" w14:textId="77777777" w:rsidTr="00107EF1">
        <w:trPr>
          <w:trHeight w:val="170"/>
        </w:trPr>
        <w:tc>
          <w:tcPr>
            <w:tcW w:w="601" w:type="dxa"/>
            <w:hideMark/>
          </w:tcPr>
          <w:p w14:paraId="5EE43E42" w14:textId="77777777" w:rsidR="008C047C" w:rsidRPr="00107EF1" w:rsidRDefault="008C047C" w:rsidP="00134FA9">
            <w:r w:rsidRPr="00107EF1">
              <w:t>20</w:t>
            </w:r>
          </w:p>
        </w:tc>
        <w:tc>
          <w:tcPr>
            <w:tcW w:w="8363" w:type="dxa"/>
            <w:hideMark/>
          </w:tcPr>
          <w:p w14:paraId="753563F5" w14:textId="77777777" w:rsidR="008C047C" w:rsidRPr="00107EF1" w:rsidRDefault="008C047C" w:rsidP="00134FA9">
            <w:r w:rsidRPr="00107EF1">
              <w:t>(hysteropex$ or sacro-hysteropex$ or sacrohysteropex$ or colpopex$ or sacro-colpopex$ or sacrocolpopex$ or sacropex$ or cervicopex$ or sacro-cervicopex$ or sacrocervicopex$).tw.</w:t>
            </w:r>
          </w:p>
        </w:tc>
      </w:tr>
      <w:tr w:rsidR="008C047C" w:rsidRPr="005D2486" w14:paraId="43891684" w14:textId="77777777" w:rsidTr="00107EF1">
        <w:trPr>
          <w:trHeight w:val="170"/>
        </w:trPr>
        <w:tc>
          <w:tcPr>
            <w:tcW w:w="601" w:type="dxa"/>
            <w:hideMark/>
          </w:tcPr>
          <w:p w14:paraId="29A68C25" w14:textId="77777777" w:rsidR="008C047C" w:rsidRPr="00107EF1" w:rsidRDefault="008C047C" w:rsidP="00134FA9">
            <w:r w:rsidRPr="00107EF1">
              <w:t>21</w:t>
            </w:r>
          </w:p>
        </w:tc>
        <w:tc>
          <w:tcPr>
            <w:tcW w:w="8363" w:type="dxa"/>
            <w:hideMark/>
          </w:tcPr>
          <w:p w14:paraId="755B1D89" w14:textId="77777777" w:rsidR="008C047C" w:rsidRPr="00107EF1" w:rsidRDefault="008C047C" w:rsidP="00134FA9">
            <w:r w:rsidRPr="00107EF1">
              <w:t>(colporrhaph$ or perineorrhaph$ or perineoplast$ or culd?plast$).tw.</w:t>
            </w:r>
          </w:p>
        </w:tc>
      </w:tr>
      <w:tr w:rsidR="008C047C" w:rsidRPr="005D2486" w14:paraId="48ADB15C" w14:textId="77777777" w:rsidTr="00107EF1">
        <w:trPr>
          <w:trHeight w:val="170"/>
        </w:trPr>
        <w:tc>
          <w:tcPr>
            <w:tcW w:w="601" w:type="dxa"/>
            <w:hideMark/>
          </w:tcPr>
          <w:p w14:paraId="7D31A8A1" w14:textId="77777777" w:rsidR="008C047C" w:rsidRPr="00107EF1" w:rsidRDefault="008C047C" w:rsidP="00134FA9">
            <w:r w:rsidRPr="00107EF1">
              <w:t>22</w:t>
            </w:r>
          </w:p>
        </w:tc>
        <w:tc>
          <w:tcPr>
            <w:tcW w:w="8363" w:type="dxa"/>
            <w:hideMark/>
          </w:tcPr>
          <w:p w14:paraId="751F3128" w14:textId="77777777" w:rsidR="008C047C" w:rsidRPr="00107EF1" w:rsidRDefault="008C047C" w:rsidP="00134FA9">
            <w:r w:rsidRPr="00107EF1">
              <w:t>(manchester$ adj3 (repair$ or operation$ or procedure$ or method$ or surger$)).tw.</w:t>
            </w:r>
          </w:p>
        </w:tc>
      </w:tr>
      <w:tr w:rsidR="008C047C" w:rsidRPr="005D2486" w14:paraId="2A0938CA" w14:textId="77777777" w:rsidTr="00107EF1">
        <w:trPr>
          <w:trHeight w:val="170"/>
        </w:trPr>
        <w:tc>
          <w:tcPr>
            <w:tcW w:w="601" w:type="dxa"/>
            <w:hideMark/>
          </w:tcPr>
          <w:p w14:paraId="4A79EA91" w14:textId="77777777" w:rsidR="008C047C" w:rsidRPr="00107EF1" w:rsidRDefault="008C047C" w:rsidP="00134FA9">
            <w:r w:rsidRPr="00107EF1">
              <w:t>23</w:t>
            </w:r>
          </w:p>
        </w:tc>
        <w:tc>
          <w:tcPr>
            <w:tcW w:w="8363" w:type="dxa"/>
            <w:hideMark/>
          </w:tcPr>
          <w:p w14:paraId="422895D7" w14:textId="77777777" w:rsidR="008C047C" w:rsidRPr="00107EF1" w:rsidRDefault="008C047C" w:rsidP="00134FA9">
            <w:r w:rsidRPr="00107EF1">
              <w:t>colpocl$.tw.</w:t>
            </w:r>
          </w:p>
        </w:tc>
      </w:tr>
      <w:tr w:rsidR="008C047C" w:rsidRPr="005D2486" w14:paraId="2EDEBA25" w14:textId="77777777" w:rsidTr="00107EF1">
        <w:trPr>
          <w:trHeight w:val="170"/>
        </w:trPr>
        <w:tc>
          <w:tcPr>
            <w:tcW w:w="601" w:type="dxa"/>
            <w:hideMark/>
          </w:tcPr>
          <w:p w14:paraId="3ED47580" w14:textId="77777777" w:rsidR="008C047C" w:rsidRPr="00107EF1" w:rsidRDefault="008C047C" w:rsidP="00134FA9">
            <w:r w:rsidRPr="00107EF1">
              <w:t>24</w:t>
            </w:r>
          </w:p>
        </w:tc>
        <w:tc>
          <w:tcPr>
            <w:tcW w:w="8363" w:type="dxa"/>
            <w:hideMark/>
          </w:tcPr>
          <w:p w14:paraId="77AC7A5A" w14:textId="77777777" w:rsidR="008C047C" w:rsidRPr="00107EF1" w:rsidRDefault="008C047C" w:rsidP="00134FA9">
            <w:r w:rsidRPr="00107EF1">
              <w:t>IVS.tw.</w:t>
            </w:r>
          </w:p>
        </w:tc>
      </w:tr>
      <w:tr w:rsidR="008C047C" w:rsidRPr="005D2486" w14:paraId="6CB701B4" w14:textId="77777777" w:rsidTr="00107EF1">
        <w:trPr>
          <w:trHeight w:val="170"/>
        </w:trPr>
        <w:tc>
          <w:tcPr>
            <w:tcW w:w="601" w:type="dxa"/>
            <w:hideMark/>
          </w:tcPr>
          <w:p w14:paraId="3197E333" w14:textId="77777777" w:rsidR="008C047C" w:rsidRPr="00107EF1" w:rsidRDefault="008C047C" w:rsidP="00134FA9">
            <w:r w:rsidRPr="00107EF1">
              <w:t>25</w:t>
            </w:r>
          </w:p>
        </w:tc>
        <w:tc>
          <w:tcPr>
            <w:tcW w:w="8363" w:type="dxa"/>
            <w:hideMark/>
          </w:tcPr>
          <w:p w14:paraId="2AF3F97D" w14:textId="77777777" w:rsidR="008C047C" w:rsidRPr="00107EF1" w:rsidRDefault="008C047C" w:rsidP="00134FA9">
            <w:r w:rsidRPr="00107EF1">
              <w:t>((intravagin$ or intra-vagin$) adj3 slingplast$).tw.</w:t>
            </w:r>
          </w:p>
        </w:tc>
      </w:tr>
      <w:tr w:rsidR="008C047C" w:rsidRPr="005D2486" w14:paraId="7086B7BB" w14:textId="77777777" w:rsidTr="00107EF1">
        <w:trPr>
          <w:trHeight w:val="170"/>
        </w:trPr>
        <w:tc>
          <w:tcPr>
            <w:tcW w:w="601" w:type="dxa"/>
            <w:hideMark/>
          </w:tcPr>
          <w:p w14:paraId="43C959AA" w14:textId="77777777" w:rsidR="008C047C" w:rsidRPr="00107EF1" w:rsidRDefault="008C047C" w:rsidP="00134FA9">
            <w:r w:rsidRPr="00107EF1">
              <w:t>26</w:t>
            </w:r>
          </w:p>
        </w:tc>
        <w:tc>
          <w:tcPr>
            <w:tcW w:w="8363" w:type="dxa"/>
            <w:hideMark/>
          </w:tcPr>
          <w:p w14:paraId="1E81B197" w14:textId="77777777" w:rsidR="008C047C" w:rsidRPr="00107EF1" w:rsidRDefault="008C047C" w:rsidP="00134FA9">
            <w:r w:rsidRPr="00107EF1">
              <w:t>(TSST or STST or TSTS).tw.</w:t>
            </w:r>
          </w:p>
        </w:tc>
      </w:tr>
      <w:tr w:rsidR="008C047C" w:rsidRPr="005D2486" w14:paraId="060C56D6" w14:textId="77777777" w:rsidTr="00107EF1">
        <w:trPr>
          <w:trHeight w:val="170"/>
        </w:trPr>
        <w:tc>
          <w:tcPr>
            <w:tcW w:w="601" w:type="dxa"/>
            <w:hideMark/>
          </w:tcPr>
          <w:p w14:paraId="7B4384E1" w14:textId="77777777" w:rsidR="008C047C" w:rsidRPr="00107EF1" w:rsidRDefault="008C047C" w:rsidP="00134FA9">
            <w:r w:rsidRPr="00107EF1">
              <w:t>27</w:t>
            </w:r>
          </w:p>
        </w:tc>
        <w:tc>
          <w:tcPr>
            <w:tcW w:w="8363" w:type="dxa"/>
            <w:hideMark/>
          </w:tcPr>
          <w:p w14:paraId="684DA6FE" w14:textId="77777777" w:rsidR="008C047C" w:rsidRPr="00107EF1" w:rsidRDefault="008C047C" w:rsidP="00134FA9">
            <w:r w:rsidRPr="00107EF1">
              <w:t>(transfix$ adj3 (stitch$ or sutur$)).tw.</w:t>
            </w:r>
          </w:p>
        </w:tc>
      </w:tr>
      <w:tr w:rsidR="008C047C" w:rsidRPr="005D2486" w14:paraId="64606F4D" w14:textId="77777777" w:rsidTr="00107EF1">
        <w:trPr>
          <w:trHeight w:val="170"/>
        </w:trPr>
        <w:tc>
          <w:tcPr>
            <w:tcW w:w="601" w:type="dxa"/>
            <w:hideMark/>
          </w:tcPr>
          <w:p w14:paraId="226C0D2F" w14:textId="77777777" w:rsidR="008C047C" w:rsidRPr="00107EF1" w:rsidRDefault="008C047C" w:rsidP="00134FA9">
            <w:r w:rsidRPr="00107EF1">
              <w:t>28</w:t>
            </w:r>
          </w:p>
        </w:tc>
        <w:tc>
          <w:tcPr>
            <w:tcW w:w="8363" w:type="dxa"/>
            <w:hideMark/>
          </w:tcPr>
          <w:p w14:paraId="26429BD1" w14:textId="77777777" w:rsidR="008C047C" w:rsidRPr="00107EF1" w:rsidRDefault="008C047C" w:rsidP="00134FA9">
            <w:r w:rsidRPr="00107EF1">
              <w:t>polypropylene/ use emczd</w:t>
            </w:r>
          </w:p>
        </w:tc>
      </w:tr>
      <w:tr w:rsidR="008C047C" w:rsidRPr="005D2486" w14:paraId="12E8D268" w14:textId="77777777" w:rsidTr="00107EF1">
        <w:trPr>
          <w:trHeight w:val="170"/>
        </w:trPr>
        <w:tc>
          <w:tcPr>
            <w:tcW w:w="601" w:type="dxa"/>
            <w:hideMark/>
          </w:tcPr>
          <w:p w14:paraId="629AB6A9" w14:textId="77777777" w:rsidR="008C047C" w:rsidRPr="00107EF1" w:rsidRDefault="008C047C" w:rsidP="00134FA9">
            <w:r w:rsidRPr="00107EF1">
              <w:t>29</w:t>
            </w:r>
          </w:p>
        </w:tc>
        <w:tc>
          <w:tcPr>
            <w:tcW w:w="8363" w:type="dxa"/>
            <w:hideMark/>
          </w:tcPr>
          <w:p w14:paraId="645E5B7E" w14:textId="77777777" w:rsidR="008C047C" w:rsidRPr="00107EF1" w:rsidRDefault="008C047C" w:rsidP="00134FA9">
            <w:r w:rsidRPr="00107EF1">
              <w:t>Polypropylenes/ use ppez</w:t>
            </w:r>
          </w:p>
        </w:tc>
      </w:tr>
      <w:tr w:rsidR="008C047C" w:rsidRPr="005D2486" w14:paraId="456B6DC1" w14:textId="77777777" w:rsidTr="00107EF1">
        <w:trPr>
          <w:trHeight w:val="170"/>
        </w:trPr>
        <w:tc>
          <w:tcPr>
            <w:tcW w:w="601" w:type="dxa"/>
            <w:hideMark/>
          </w:tcPr>
          <w:p w14:paraId="08DCAD43" w14:textId="77777777" w:rsidR="008C047C" w:rsidRPr="00107EF1" w:rsidRDefault="008C047C" w:rsidP="00134FA9">
            <w:r w:rsidRPr="00107EF1">
              <w:t>30</w:t>
            </w:r>
          </w:p>
        </w:tc>
        <w:tc>
          <w:tcPr>
            <w:tcW w:w="8363" w:type="dxa"/>
            <w:hideMark/>
          </w:tcPr>
          <w:p w14:paraId="14EF8FC6" w14:textId="77777777" w:rsidR="008C047C" w:rsidRPr="00107EF1" w:rsidRDefault="008C047C" w:rsidP="00134FA9">
            <w:r w:rsidRPr="00107EF1">
              <w:t>polypropylen$.tw.</w:t>
            </w:r>
          </w:p>
        </w:tc>
      </w:tr>
      <w:tr w:rsidR="008C047C" w:rsidRPr="005D2486" w14:paraId="092D71A5" w14:textId="77777777" w:rsidTr="00107EF1">
        <w:trPr>
          <w:trHeight w:val="170"/>
        </w:trPr>
        <w:tc>
          <w:tcPr>
            <w:tcW w:w="601" w:type="dxa"/>
            <w:hideMark/>
          </w:tcPr>
          <w:p w14:paraId="455E6240" w14:textId="77777777" w:rsidR="008C047C" w:rsidRPr="00107EF1" w:rsidRDefault="008C047C" w:rsidP="00134FA9">
            <w:r w:rsidRPr="00107EF1">
              <w:t>31</w:t>
            </w:r>
          </w:p>
        </w:tc>
        <w:tc>
          <w:tcPr>
            <w:tcW w:w="8363" w:type="dxa"/>
            <w:hideMark/>
          </w:tcPr>
          <w:p w14:paraId="50EC029F" w14:textId="77777777" w:rsidR="008C047C" w:rsidRPr="00107EF1" w:rsidRDefault="008C047C" w:rsidP="00134FA9">
            <w:r w:rsidRPr="00107EF1">
              <w:t>scaffold$.tw.</w:t>
            </w:r>
          </w:p>
        </w:tc>
      </w:tr>
      <w:tr w:rsidR="008C047C" w:rsidRPr="005D2486" w14:paraId="52E08CC7" w14:textId="77777777" w:rsidTr="00107EF1">
        <w:trPr>
          <w:trHeight w:val="170"/>
        </w:trPr>
        <w:tc>
          <w:tcPr>
            <w:tcW w:w="601" w:type="dxa"/>
            <w:hideMark/>
          </w:tcPr>
          <w:p w14:paraId="2F6D7F4A" w14:textId="77777777" w:rsidR="008C047C" w:rsidRPr="00107EF1" w:rsidRDefault="008C047C" w:rsidP="00134FA9">
            <w:r w:rsidRPr="00107EF1">
              <w:t>32</w:t>
            </w:r>
          </w:p>
        </w:tc>
        <w:tc>
          <w:tcPr>
            <w:tcW w:w="8363" w:type="dxa"/>
            <w:hideMark/>
          </w:tcPr>
          <w:p w14:paraId="16B90424" w14:textId="77777777" w:rsidR="008C047C" w:rsidRPr="00107EF1" w:rsidRDefault="008C047C" w:rsidP="00134FA9">
            <w:r w:rsidRPr="00107EF1">
              <w:t>((urethroc?ele$ or enteroc?ele$ or sigmoidoc?ele$ or proctoc?ele$ or rectoc?ele$ or cystoc?ele$ or rectoenteroc?ele$ or cystourethroc?ele$ or vault$ or anter$ or poster$ or apical$ or vagin$ or para-vagin$ or paravagin$ or utero-vagin$ or uterovagin$ or recto-vagin$ or rectovagin$ or utero-sacral$ or uterosacral$ or sacrospin$ or sacro-spin$ or prolaps$ or POP) adj3 (repair$ or suspen$ or fix$ or plicat$)).tw.</w:t>
            </w:r>
          </w:p>
        </w:tc>
      </w:tr>
      <w:tr w:rsidR="008C047C" w:rsidRPr="005D2486" w14:paraId="6D4DDAFB" w14:textId="77777777" w:rsidTr="00107EF1">
        <w:trPr>
          <w:trHeight w:val="170"/>
        </w:trPr>
        <w:tc>
          <w:tcPr>
            <w:tcW w:w="601" w:type="dxa"/>
            <w:hideMark/>
          </w:tcPr>
          <w:p w14:paraId="0B8594E0" w14:textId="77777777" w:rsidR="008C047C" w:rsidRPr="00107EF1" w:rsidRDefault="008C047C" w:rsidP="00134FA9">
            <w:r w:rsidRPr="00107EF1">
              <w:t>33</w:t>
            </w:r>
          </w:p>
        </w:tc>
        <w:tc>
          <w:tcPr>
            <w:tcW w:w="8363" w:type="dxa"/>
            <w:hideMark/>
          </w:tcPr>
          <w:p w14:paraId="1EACFC0A" w14:textId="77777777" w:rsidR="008C047C" w:rsidRPr="00107EF1" w:rsidRDefault="008C047C" w:rsidP="00134FA9">
            <w:r w:rsidRPr="00107EF1">
              <w:t>((POP or prolaps$) adj (surg$ or operat$)).tw.</w:t>
            </w:r>
          </w:p>
        </w:tc>
      </w:tr>
      <w:tr w:rsidR="008C047C" w:rsidRPr="005D2486" w14:paraId="54FE2251" w14:textId="77777777" w:rsidTr="00107EF1">
        <w:trPr>
          <w:trHeight w:val="170"/>
        </w:trPr>
        <w:tc>
          <w:tcPr>
            <w:tcW w:w="601" w:type="dxa"/>
            <w:hideMark/>
          </w:tcPr>
          <w:p w14:paraId="5ED6B6BC" w14:textId="77777777" w:rsidR="008C047C" w:rsidRPr="00107EF1" w:rsidRDefault="008C047C" w:rsidP="00134FA9">
            <w:r w:rsidRPr="00107EF1">
              <w:t>34</w:t>
            </w:r>
          </w:p>
        </w:tc>
        <w:tc>
          <w:tcPr>
            <w:tcW w:w="8363" w:type="dxa"/>
            <w:hideMark/>
          </w:tcPr>
          <w:p w14:paraId="6E2D2555" w14:textId="77777777" w:rsidR="008C047C" w:rsidRPr="00107EF1" w:rsidRDefault="008C047C" w:rsidP="00134FA9">
            <w:r w:rsidRPr="00107EF1">
              <w:t>((vagin$ or pelvi$) adj3 reconstruct$).tw.</w:t>
            </w:r>
          </w:p>
        </w:tc>
      </w:tr>
      <w:tr w:rsidR="008C047C" w:rsidRPr="005D2486" w14:paraId="61332DF5" w14:textId="77777777" w:rsidTr="00107EF1">
        <w:trPr>
          <w:trHeight w:val="170"/>
        </w:trPr>
        <w:tc>
          <w:tcPr>
            <w:tcW w:w="601" w:type="dxa"/>
            <w:hideMark/>
          </w:tcPr>
          <w:p w14:paraId="347761C1" w14:textId="77777777" w:rsidR="008C047C" w:rsidRPr="00107EF1" w:rsidRDefault="008C047C" w:rsidP="00134FA9">
            <w:r w:rsidRPr="00107EF1">
              <w:t>35</w:t>
            </w:r>
          </w:p>
        </w:tc>
        <w:tc>
          <w:tcPr>
            <w:tcW w:w="8363" w:type="dxa"/>
            <w:hideMark/>
          </w:tcPr>
          <w:p w14:paraId="62EE0B44" w14:textId="77777777" w:rsidR="008C047C" w:rsidRPr="00107EF1" w:rsidRDefault="008C047C" w:rsidP="00134FA9">
            <w:r w:rsidRPr="00107EF1">
              <w:t>or/12-34</w:t>
            </w:r>
          </w:p>
        </w:tc>
      </w:tr>
      <w:tr w:rsidR="008C047C" w:rsidRPr="005D2486" w14:paraId="401245DC" w14:textId="77777777" w:rsidTr="00107EF1">
        <w:trPr>
          <w:trHeight w:val="170"/>
        </w:trPr>
        <w:tc>
          <w:tcPr>
            <w:tcW w:w="601" w:type="dxa"/>
            <w:hideMark/>
          </w:tcPr>
          <w:p w14:paraId="0376EC52" w14:textId="77777777" w:rsidR="008C047C" w:rsidRPr="00107EF1" w:rsidRDefault="008C047C" w:rsidP="00134FA9">
            <w:r w:rsidRPr="00107EF1">
              <w:t>36</w:t>
            </w:r>
          </w:p>
        </w:tc>
        <w:tc>
          <w:tcPr>
            <w:tcW w:w="8363" w:type="dxa"/>
            <w:hideMark/>
          </w:tcPr>
          <w:p w14:paraId="0454B0E0" w14:textId="77777777" w:rsidR="008C047C" w:rsidRPr="00107EF1" w:rsidRDefault="008C047C" w:rsidP="00134FA9">
            <w:r w:rsidRPr="00107EF1">
              <w:t>11 and 35</w:t>
            </w:r>
          </w:p>
        </w:tc>
      </w:tr>
      <w:tr w:rsidR="008C047C" w:rsidRPr="005D2486" w14:paraId="042BB1E4" w14:textId="77777777" w:rsidTr="00107EF1">
        <w:trPr>
          <w:trHeight w:val="170"/>
        </w:trPr>
        <w:tc>
          <w:tcPr>
            <w:tcW w:w="601" w:type="dxa"/>
            <w:hideMark/>
          </w:tcPr>
          <w:p w14:paraId="180EE383" w14:textId="77777777" w:rsidR="008C047C" w:rsidRPr="00107EF1" w:rsidRDefault="008C047C" w:rsidP="00134FA9">
            <w:r w:rsidRPr="00107EF1">
              <w:t>37</w:t>
            </w:r>
          </w:p>
        </w:tc>
        <w:tc>
          <w:tcPr>
            <w:tcW w:w="8363" w:type="dxa"/>
            <w:hideMark/>
          </w:tcPr>
          <w:p w14:paraId="0E3AE339" w14:textId="77777777" w:rsidR="008C047C" w:rsidRPr="00107EF1" w:rsidRDefault="008C047C" w:rsidP="00134FA9">
            <w:r w:rsidRPr="00107EF1">
              <w:t>*Pelvic Organ Prolapse/su use ppez</w:t>
            </w:r>
          </w:p>
        </w:tc>
      </w:tr>
      <w:tr w:rsidR="008C047C" w:rsidRPr="005D2486" w14:paraId="0933B49A" w14:textId="77777777" w:rsidTr="00107EF1">
        <w:trPr>
          <w:trHeight w:val="170"/>
        </w:trPr>
        <w:tc>
          <w:tcPr>
            <w:tcW w:w="601" w:type="dxa"/>
            <w:hideMark/>
          </w:tcPr>
          <w:p w14:paraId="1B542370" w14:textId="77777777" w:rsidR="008C047C" w:rsidRPr="00107EF1" w:rsidRDefault="008C047C" w:rsidP="00134FA9">
            <w:r w:rsidRPr="00107EF1">
              <w:t>38</w:t>
            </w:r>
          </w:p>
        </w:tc>
        <w:tc>
          <w:tcPr>
            <w:tcW w:w="8363" w:type="dxa"/>
            <w:hideMark/>
          </w:tcPr>
          <w:p w14:paraId="05E04E97" w14:textId="77777777" w:rsidR="008C047C" w:rsidRPr="00107EF1" w:rsidRDefault="008C047C" w:rsidP="00134FA9">
            <w:r w:rsidRPr="00107EF1">
              <w:t>*pelvic organ prolapse/su use emczd</w:t>
            </w:r>
          </w:p>
        </w:tc>
      </w:tr>
      <w:tr w:rsidR="008C047C" w:rsidRPr="005D2486" w14:paraId="0527E30B" w14:textId="77777777" w:rsidTr="00107EF1">
        <w:trPr>
          <w:trHeight w:val="170"/>
        </w:trPr>
        <w:tc>
          <w:tcPr>
            <w:tcW w:w="601" w:type="dxa"/>
            <w:hideMark/>
          </w:tcPr>
          <w:p w14:paraId="1FA41ED6" w14:textId="77777777" w:rsidR="008C047C" w:rsidRPr="00107EF1" w:rsidRDefault="008C047C" w:rsidP="00134FA9">
            <w:r w:rsidRPr="00107EF1">
              <w:t>39</w:t>
            </w:r>
          </w:p>
        </w:tc>
        <w:tc>
          <w:tcPr>
            <w:tcW w:w="8363" w:type="dxa"/>
            <w:hideMark/>
          </w:tcPr>
          <w:p w14:paraId="763FB5A1" w14:textId="77777777" w:rsidR="008C047C" w:rsidRPr="00107EF1" w:rsidRDefault="008C047C" w:rsidP="00134FA9">
            <w:r w:rsidRPr="00107EF1">
              <w:t>36 or 37 or 38</w:t>
            </w:r>
          </w:p>
        </w:tc>
      </w:tr>
      <w:tr w:rsidR="008C047C" w:rsidRPr="005D2486" w14:paraId="12CDF99A" w14:textId="77777777" w:rsidTr="00107EF1">
        <w:trPr>
          <w:trHeight w:val="170"/>
        </w:trPr>
        <w:tc>
          <w:tcPr>
            <w:tcW w:w="601" w:type="dxa"/>
            <w:hideMark/>
          </w:tcPr>
          <w:p w14:paraId="663DD2B8" w14:textId="77777777" w:rsidR="008C047C" w:rsidRPr="00107EF1" w:rsidRDefault="008C047C" w:rsidP="00134FA9">
            <w:r w:rsidRPr="00107EF1">
              <w:t>40</w:t>
            </w:r>
          </w:p>
        </w:tc>
        <w:tc>
          <w:tcPr>
            <w:tcW w:w="8363" w:type="dxa"/>
            <w:hideMark/>
          </w:tcPr>
          <w:p w14:paraId="6CC9BFBF" w14:textId="77777777" w:rsidR="008C047C" w:rsidRPr="00107EF1" w:rsidRDefault="008C047C" w:rsidP="00134FA9">
            <w:r w:rsidRPr="00107EF1">
              <w:t>remove duplicates from 39</w:t>
            </w:r>
          </w:p>
        </w:tc>
      </w:tr>
      <w:tr w:rsidR="008C047C" w:rsidRPr="005D2486" w14:paraId="3F2F121C" w14:textId="77777777" w:rsidTr="00107EF1">
        <w:trPr>
          <w:trHeight w:val="170"/>
        </w:trPr>
        <w:tc>
          <w:tcPr>
            <w:tcW w:w="601" w:type="dxa"/>
            <w:hideMark/>
          </w:tcPr>
          <w:p w14:paraId="02ED3C20" w14:textId="77777777" w:rsidR="008C047C" w:rsidRPr="00107EF1" w:rsidRDefault="008C047C" w:rsidP="00134FA9">
            <w:r w:rsidRPr="00107EF1">
              <w:t>41</w:t>
            </w:r>
          </w:p>
        </w:tc>
        <w:tc>
          <w:tcPr>
            <w:tcW w:w="8363" w:type="dxa"/>
            <w:hideMark/>
          </w:tcPr>
          <w:p w14:paraId="62284D6C" w14:textId="77777777" w:rsidR="008C047C" w:rsidRPr="00107EF1" w:rsidRDefault="008C047C" w:rsidP="00134FA9">
            <w:r w:rsidRPr="00107EF1">
              <w:t xml:space="preserve">limit 40 to english language </w:t>
            </w:r>
          </w:p>
        </w:tc>
      </w:tr>
      <w:tr w:rsidR="008C047C" w:rsidRPr="005D2486" w14:paraId="659C25CB" w14:textId="77777777" w:rsidTr="00107EF1">
        <w:trPr>
          <w:trHeight w:val="170"/>
        </w:trPr>
        <w:tc>
          <w:tcPr>
            <w:tcW w:w="601" w:type="dxa"/>
            <w:hideMark/>
          </w:tcPr>
          <w:p w14:paraId="0BD69FE8" w14:textId="77777777" w:rsidR="008C047C" w:rsidRPr="00107EF1" w:rsidRDefault="008C047C" w:rsidP="00134FA9">
            <w:r w:rsidRPr="00107EF1">
              <w:t>42</w:t>
            </w:r>
          </w:p>
        </w:tc>
        <w:tc>
          <w:tcPr>
            <w:tcW w:w="8363" w:type="dxa"/>
            <w:hideMark/>
          </w:tcPr>
          <w:p w14:paraId="43C131B1" w14:textId="77777777" w:rsidR="008C047C" w:rsidRPr="00107EF1" w:rsidRDefault="008C047C" w:rsidP="00134FA9">
            <w:r w:rsidRPr="00107EF1">
              <w:t>limit 41 to RCTs and SRs, and general exclusions filter applied</w:t>
            </w:r>
          </w:p>
        </w:tc>
      </w:tr>
    </w:tbl>
    <w:p w14:paraId="3262DC6D" w14:textId="77777777" w:rsidR="008C047C" w:rsidRPr="00B973E8" w:rsidRDefault="008C047C" w:rsidP="008C047C"/>
    <w:p w14:paraId="0A859F2F" w14:textId="77777777" w:rsidR="005D2486" w:rsidRDefault="005D2486">
      <w:pPr>
        <w:rPr>
          <w:rFonts w:cstheme="minorHAnsi"/>
          <w:b/>
          <w:sz w:val="20"/>
          <w:szCs w:val="20"/>
        </w:rPr>
      </w:pPr>
      <w:r>
        <w:rPr>
          <w:rFonts w:cstheme="minorHAnsi"/>
          <w:b/>
          <w:sz w:val="20"/>
          <w:szCs w:val="20"/>
        </w:rPr>
        <w:br w:type="page"/>
      </w:r>
    </w:p>
    <w:p w14:paraId="15AF08DB" w14:textId="4CD46077" w:rsidR="008C047C" w:rsidRPr="00107EF1" w:rsidRDefault="008C047C" w:rsidP="008C047C">
      <w:pPr>
        <w:rPr>
          <w:rFonts w:eastAsia="Times New Roman" w:cstheme="minorHAnsi"/>
          <w:b/>
          <w:bCs/>
          <w:color w:val="0A0905"/>
          <w:lang w:eastAsia="en-GB"/>
        </w:rPr>
      </w:pPr>
      <w:r w:rsidRPr="00107EF1">
        <w:rPr>
          <w:rFonts w:cstheme="minorHAnsi"/>
          <w:b/>
        </w:rPr>
        <w:t xml:space="preserve">Database: </w:t>
      </w:r>
      <w:r w:rsidRPr="00107EF1">
        <w:rPr>
          <w:rFonts w:eastAsia="Times New Roman" w:cstheme="minorHAnsi"/>
          <w:b/>
          <w:bCs/>
          <w:color w:val="0A0905"/>
          <w:lang w:eastAsia="en-GB"/>
        </w:rPr>
        <w:t>Cochrane Library via Wiley Online</w:t>
      </w:r>
    </w:p>
    <w:p w14:paraId="00715653" w14:textId="7B9A8F38" w:rsidR="00D62437" w:rsidRPr="00107EF1" w:rsidRDefault="00D62437" w:rsidP="008C047C">
      <w:pPr>
        <w:rPr>
          <w:rFonts w:eastAsia="Times New Roman" w:cstheme="minorHAnsi"/>
          <w:b/>
          <w:bCs/>
          <w:color w:val="0A0905"/>
          <w:lang w:eastAsia="en-GB"/>
        </w:rPr>
      </w:pPr>
      <w:r w:rsidRPr="00107EF1">
        <w:rPr>
          <w:rFonts w:eastAsia="Times New Roman" w:cstheme="minorHAnsi"/>
          <w:b/>
          <w:bCs/>
          <w:color w:val="0A0905"/>
          <w:lang w:eastAsia="en-GB"/>
        </w:rPr>
        <w:t>Cochrane Database of Systematic Reviews (CDSR) and Cochrane Central Register of Controlled Trials (CENTRAL) and Health Technology Assessment Database (TA) and NHS Economic Evaluation Database (NHS-EED)</w:t>
      </w:r>
    </w:p>
    <w:p w14:paraId="76F3896E" w14:textId="77777777" w:rsidR="008C047C" w:rsidRPr="00107EF1" w:rsidRDefault="008C047C" w:rsidP="008C047C">
      <w:pPr>
        <w:rPr>
          <w:rFonts w:cstheme="minorHAnsi"/>
        </w:rPr>
      </w:pPr>
      <w:r w:rsidRPr="00107EF1">
        <w:rPr>
          <w:rFonts w:cstheme="minorHAnsi"/>
        </w:rPr>
        <w:t>Date of last search: 4</w:t>
      </w:r>
      <w:r w:rsidRPr="00107EF1">
        <w:rPr>
          <w:rFonts w:cstheme="minorHAnsi"/>
          <w:vertAlign w:val="superscript"/>
        </w:rPr>
        <w:t>th</w:t>
      </w:r>
      <w:r w:rsidRPr="00107EF1">
        <w:rPr>
          <w:rFonts w:cstheme="minorHAnsi"/>
        </w:rPr>
        <w:t xml:space="preserve"> June 2018.</w:t>
      </w:r>
    </w:p>
    <w:tbl>
      <w:tblPr>
        <w:tblStyle w:val="TableGrid"/>
        <w:tblW w:w="8964"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3"/>
        <w:gridCol w:w="8221"/>
      </w:tblGrid>
      <w:tr w:rsidR="008C047C" w:rsidRPr="005D2486" w14:paraId="02860193" w14:textId="77777777" w:rsidTr="00107EF1">
        <w:trPr>
          <w:trHeight w:val="170"/>
        </w:trPr>
        <w:tc>
          <w:tcPr>
            <w:tcW w:w="743" w:type="dxa"/>
            <w:tcBorders>
              <w:top w:val="single" w:sz="12" w:space="0" w:color="auto"/>
              <w:bottom w:val="single" w:sz="4" w:space="0" w:color="auto"/>
            </w:tcBorders>
          </w:tcPr>
          <w:p w14:paraId="77EC32EC" w14:textId="77777777" w:rsidR="008C047C" w:rsidRPr="00107EF1" w:rsidRDefault="008C047C" w:rsidP="00134FA9">
            <w:pPr>
              <w:rPr>
                <w:b/>
                <w:color w:val="000000" w:themeColor="text1"/>
              </w:rPr>
            </w:pPr>
            <w:r w:rsidRPr="00107EF1">
              <w:rPr>
                <w:b/>
                <w:color w:val="000000" w:themeColor="text1"/>
              </w:rPr>
              <w:t>#</w:t>
            </w:r>
          </w:p>
        </w:tc>
        <w:tc>
          <w:tcPr>
            <w:tcW w:w="8221" w:type="dxa"/>
            <w:tcBorders>
              <w:top w:val="single" w:sz="12" w:space="0" w:color="auto"/>
              <w:bottom w:val="single" w:sz="4" w:space="0" w:color="auto"/>
            </w:tcBorders>
          </w:tcPr>
          <w:p w14:paraId="3B6A9294" w14:textId="77777777" w:rsidR="008C047C" w:rsidRPr="00107EF1" w:rsidRDefault="008C047C" w:rsidP="00134FA9">
            <w:pPr>
              <w:rPr>
                <w:b/>
                <w:color w:val="000000" w:themeColor="text1"/>
              </w:rPr>
            </w:pPr>
            <w:r w:rsidRPr="00107EF1">
              <w:rPr>
                <w:b/>
                <w:color w:val="000000" w:themeColor="text1"/>
              </w:rPr>
              <w:t>Searches</w:t>
            </w:r>
          </w:p>
        </w:tc>
      </w:tr>
      <w:tr w:rsidR="008C047C" w:rsidRPr="005D2486" w14:paraId="2582B73E" w14:textId="77777777" w:rsidTr="00107EF1">
        <w:trPr>
          <w:trHeight w:val="170"/>
        </w:trPr>
        <w:tc>
          <w:tcPr>
            <w:tcW w:w="743" w:type="dxa"/>
            <w:tcBorders>
              <w:top w:val="single" w:sz="4" w:space="0" w:color="auto"/>
            </w:tcBorders>
          </w:tcPr>
          <w:p w14:paraId="69F714A7" w14:textId="77777777" w:rsidR="008C047C" w:rsidRPr="00107EF1" w:rsidRDefault="008C047C" w:rsidP="00134FA9">
            <w:r w:rsidRPr="00107EF1">
              <w:t>#1</w:t>
            </w:r>
          </w:p>
        </w:tc>
        <w:tc>
          <w:tcPr>
            <w:tcW w:w="8221" w:type="dxa"/>
            <w:tcBorders>
              <w:top w:val="single" w:sz="4" w:space="0" w:color="auto"/>
            </w:tcBorders>
          </w:tcPr>
          <w:p w14:paraId="46E049F9" w14:textId="77777777" w:rsidR="008C047C" w:rsidRPr="00107EF1" w:rsidRDefault="008C047C" w:rsidP="00134FA9">
            <w:r w:rsidRPr="00107EF1">
              <w:t>MeSH descriptor: [Pelvic Organ Prolapse] explode all trees</w:t>
            </w:r>
          </w:p>
        </w:tc>
      </w:tr>
      <w:tr w:rsidR="008C047C" w:rsidRPr="005D2486" w14:paraId="13EB3D95" w14:textId="77777777" w:rsidTr="00107EF1">
        <w:trPr>
          <w:trHeight w:val="170"/>
        </w:trPr>
        <w:tc>
          <w:tcPr>
            <w:tcW w:w="743" w:type="dxa"/>
          </w:tcPr>
          <w:p w14:paraId="22BC7A93" w14:textId="77777777" w:rsidR="008C047C" w:rsidRPr="00107EF1" w:rsidRDefault="008C047C" w:rsidP="00134FA9">
            <w:r w:rsidRPr="00107EF1">
              <w:t>#2</w:t>
            </w:r>
          </w:p>
        </w:tc>
        <w:tc>
          <w:tcPr>
            <w:tcW w:w="8221" w:type="dxa"/>
          </w:tcPr>
          <w:p w14:paraId="33B723F5" w14:textId="77777777" w:rsidR="008C047C" w:rsidRPr="00107EF1" w:rsidRDefault="008C047C" w:rsidP="00134FA9">
            <w:r w:rsidRPr="00107EF1">
              <w:t>(pelvic* near/3 organ* near/3 prolaps*):ti,ab,kw (Word variations have been searched)</w:t>
            </w:r>
          </w:p>
        </w:tc>
      </w:tr>
      <w:tr w:rsidR="008C047C" w:rsidRPr="005D2486" w14:paraId="1D17770B" w14:textId="77777777" w:rsidTr="00107EF1">
        <w:trPr>
          <w:trHeight w:val="170"/>
        </w:trPr>
        <w:tc>
          <w:tcPr>
            <w:tcW w:w="743" w:type="dxa"/>
          </w:tcPr>
          <w:p w14:paraId="42A62CDC" w14:textId="77777777" w:rsidR="008C047C" w:rsidRPr="00107EF1" w:rsidRDefault="008C047C" w:rsidP="00134FA9">
            <w:r w:rsidRPr="00107EF1">
              <w:t>#3</w:t>
            </w:r>
          </w:p>
        </w:tc>
        <w:tc>
          <w:tcPr>
            <w:tcW w:w="8221" w:type="dxa"/>
          </w:tcPr>
          <w:p w14:paraId="7C13C272" w14:textId="77777777" w:rsidR="008C047C" w:rsidRPr="00107EF1" w:rsidRDefault="008C047C" w:rsidP="00134FA9">
            <w:r w:rsidRPr="00107EF1">
              <w:t>(urinary near/3 bladder near/3 prolaps*):ti,ab,kw (Word variations have been searched)</w:t>
            </w:r>
          </w:p>
        </w:tc>
      </w:tr>
      <w:tr w:rsidR="008C047C" w:rsidRPr="005D2486" w14:paraId="4B902112" w14:textId="77777777" w:rsidTr="00107EF1">
        <w:trPr>
          <w:trHeight w:val="170"/>
        </w:trPr>
        <w:tc>
          <w:tcPr>
            <w:tcW w:w="743" w:type="dxa"/>
          </w:tcPr>
          <w:p w14:paraId="283E9C91" w14:textId="77777777" w:rsidR="008C047C" w:rsidRPr="00107EF1" w:rsidRDefault="008C047C" w:rsidP="00134FA9">
            <w:r w:rsidRPr="00107EF1">
              <w:t>#4</w:t>
            </w:r>
          </w:p>
        </w:tc>
        <w:tc>
          <w:tcPr>
            <w:tcW w:w="8221" w:type="dxa"/>
          </w:tcPr>
          <w:p w14:paraId="050929AA" w14:textId="77777777" w:rsidR="008C047C" w:rsidRPr="00107EF1" w:rsidRDefault="008C047C" w:rsidP="00134FA9">
            <w:r w:rsidRPr="00107EF1">
              <w:t>((vagin* or urogenital* or genit* or uter* or viscer* or anterior* or posterior* or apical or pelvi* or vault* or urethr* or bladder*) near/3 prolaps*):ti,ab,kw (Word variations have been searched)</w:t>
            </w:r>
          </w:p>
        </w:tc>
      </w:tr>
      <w:tr w:rsidR="008C047C" w:rsidRPr="005D2486" w14:paraId="42B67EFF" w14:textId="77777777" w:rsidTr="00107EF1">
        <w:trPr>
          <w:trHeight w:val="170"/>
        </w:trPr>
        <w:tc>
          <w:tcPr>
            <w:tcW w:w="743" w:type="dxa"/>
          </w:tcPr>
          <w:p w14:paraId="73517FDC" w14:textId="77777777" w:rsidR="008C047C" w:rsidRPr="00107EF1" w:rsidRDefault="008C047C" w:rsidP="00134FA9">
            <w:r w:rsidRPr="00107EF1">
              <w:t>#5</w:t>
            </w:r>
          </w:p>
        </w:tc>
        <w:tc>
          <w:tcPr>
            <w:tcW w:w="8221" w:type="dxa"/>
          </w:tcPr>
          <w:p w14:paraId="18A31056" w14:textId="77777777" w:rsidR="008C047C" w:rsidRPr="00107EF1" w:rsidRDefault="008C047C" w:rsidP="00134FA9">
            <w:r w:rsidRPr="00107EF1">
              <w:t>(splanchnoptos* or visceroptos*):ti,ab,kw (Word variations have been searched)</w:t>
            </w:r>
          </w:p>
        </w:tc>
      </w:tr>
      <w:tr w:rsidR="008C047C" w:rsidRPr="005D2486" w14:paraId="1A3A7EF8" w14:textId="77777777" w:rsidTr="00107EF1">
        <w:trPr>
          <w:trHeight w:val="170"/>
        </w:trPr>
        <w:tc>
          <w:tcPr>
            <w:tcW w:w="743" w:type="dxa"/>
          </w:tcPr>
          <w:p w14:paraId="6E32C89D" w14:textId="77777777" w:rsidR="008C047C" w:rsidRPr="00107EF1" w:rsidRDefault="008C047C" w:rsidP="00134FA9">
            <w:r w:rsidRPr="00107EF1">
              <w:t>#6</w:t>
            </w:r>
          </w:p>
        </w:tc>
        <w:tc>
          <w:tcPr>
            <w:tcW w:w="8221" w:type="dxa"/>
          </w:tcPr>
          <w:p w14:paraId="2D470FEB" w14:textId="77777777" w:rsidR="008C047C" w:rsidRPr="00107EF1" w:rsidRDefault="008C047C" w:rsidP="00134FA9">
            <w:r w:rsidRPr="00107EF1">
              <w:t>MeSH descriptor: [Rectocele] explode all trees</w:t>
            </w:r>
          </w:p>
        </w:tc>
      </w:tr>
      <w:tr w:rsidR="008C047C" w:rsidRPr="005D2486" w14:paraId="2A401276" w14:textId="77777777" w:rsidTr="00107EF1">
        <w:trPr>
          <w:trHeight w:val="170"/>
        </w:trPr>
        <w:tc>
          <w:tcPr>
            <w:tcW w:w="743" w:type="dxa"/>
          </w:tcPr>
          <w:p w14:paraId="5125A657" w14:textId="77777777" w:rsidR="008C047C" w:rsidRPr="00107EF1" w:rsidRDefault="008C047C" w:rsidP="00134FA9">
            <w:r w:rsidRPr="00107EF1">
              <w:t>#7</w:t>
            </w:r>
          </w:p>
        </w:tc>
        <w:tc>
          <w:tcPr>
            <w:tcW w:w="8221" w:type="dxa"/>
          </w:tcPr>
          <w:p w14:paraId="2C6B44ED" w14:textId="77777777" w:rsidR="008C047C" w:rsidRPr="00107EF1" w:rsidRDefault="008C047C" w:rsidP="00134FA9">
            <w:r w:rsidRPr="00107EF1">
              <w:t>(hernia* near/3 (pelvi* or vagin* or urogenital* or uter* or bladder* or urethr* or viscer*)):ti,ab,kw (Word variations have been searched)</w:t>
            </w:r>
          </w:p>
        </w:tc>
      </w:tr>
      <w:tr w:rsidR="008C047C" w:rsidRPr="005D2486" w14:paraId="575746B5" w14:textId="77777777" w:rsidTr="00107EF1">
        <w:trPr>
          <w:trHeight w:val="170"/>
        </w:trPr>
        <w:tc>
          <w:tcPr>
            <w:tcW w:w="743" w:type="dxa"/>
          </w:tcPr>
          <w:p w14:paraId="771114F3" w14:textId="77777777" w:rsidR="008C047C" w:rsidRPr="00107EF1" w:rsidRDefault="008C047C" w:rsidP="00134FA9">
            <w:r w:rsidRPr="00107EF1">
              <w:t>#8</w:t>
            </w:r>
          </w:p>
        </w:tc>
        <w:tc>
          <w:tcPr>
            <w:tcW w:w="8221" w:type="dxa"/>
          </w:tcPr>
          <w:p w14:paraId="655DB78B" w14:textId="77777777" w:rsidR="008C047C" w:rsidRPr="00107EF1" w:rsidRDefault="008C047C" w:rsidP="00134FA9">
            <w:r w:rsidRPr="00107EF1">
              <w:t>(urethrocele* or urethrocoele* or enterocele* or enterocoele* or sigmoidocoele* or sigmoidocele* or proctocele* or proctocoele* or rectocele* or rectocoele* or cystocele* or cystocoele* or rectoenterocele* or rectoenterocoele* or cystourethrocele* or cystourethrocoele*):ti,ab,kw (Word variations have been searched)</w:t>
            </w:r>
          </w:p>
        </w:tc>
      </w:tr>
      <w:tr w:rsidR="008C047C" w:rsidRPr="005D2486" w14:paraId="49E909C4" w14:textId="77777777" w:rsidTr="00107EF1">
        <w:trPr>
          <w:trHeight w:val="170"/>
        </w:trPr>
        <w:tc>
          <w:tcPr>
            <w:tcW w:w="743" w:type="dxa"/>
          </w:tcPr>
          <w:p w14:paraId="4A406738" w14:textId="77777777" w:rsidR="008C047C" w:rsidRPr="00107EF1" w:rsidRDefault="008C047C" w:rsidP="00134FA9">
            <w:r w:rsidRPr="00107EF1">
              <w:t>#9</w:t>
            </w:r>
          </w:p>
        </w:tc>
        <w:tc>
          <w:tcPr>
            <w:tcW w:w="8221" w:type="dxa"/>
          </w:tcPr>
          <w:p w14:paraId="23C4A48A" w14:textId="77777777" w:rsidR="008C047C" w:rsidRPr="00107EF1" w:rsidRDefault="008C047C" w:rsidP="00134FA9">
            <w:r w:rsidRPr="00107EF1">
              <w:t xml:space="preserve">#1 or #2 or #3 or #4 or #5 or #6 or #7 or #8 </w:t>
            </w:r>
          </w:p>
        </w:tc>
      </w:tr>
      <w:tr w:rsidR="008C047C" w:rsidRPr="005D2486" w14:paraId="7E602E30" w14:textId="77777777" w:rsidTr="00107EF1">
        <w:trPr>
          <w:trHeight w:val="170"/>
        </w:trPr>
        <w:tc>
          <w:tcPr>
            <w:tcW w:w="743" w:type="dxa"/>
          </w:tcPr>
          <w:p w14:paraId="0C28708F" w14:textId="77777777" w:rsidR="008C047C" w:rsidRPr="00107EF1" w:rsidRDefault="008C047C" w:rsidP="00134FA9">
            <w:r w:rsidRPr="00107EF1">
              <w:t>#10</w:t>
            </w:r>
          </w:p>
        </w:tc>
        <w:tc>
          <w:tcPr>
            <w:tcW w:w="8221" w:type="dxa"/>
          </w:tcPr>
          <w:p w14:paraId="0672D4F3" w14:textId="77777777" w:rsidR="008C047C" w:rsidRPr="00107EF1" w:rsidRDefault="008C047C" w:rsidP="00134FA9">
            <w:r w:rsidRPr="00107EF1">
              <w:t>MeSH descriptor: [Surgical Mesh] explode all trees</w:t>
            </w:r>
          </w:p>
        </w:tc>
      </w:tr>
      <w:tr w:rsidR="008C047C" w:rsidRPr="005D2486" w14:paraId="69FBAE07" w14:textId="77777777" w:rsidTr="00107EF1">
        <w:trPr>
          <w:trHeight w:val="170"/>
        </w:trPr>
        <w:tc>
          <w:tcPr>
            <w:tcW w:w="743" w:type="dxa"/>
          </w:tcPr>
          <w:p w14:paraId="4AD8E551" w14:textId="77777777" w:rsidR="008C047C" w:rsidRPr="00107EF1" w:rsidRDefault="008C047C" w:rsidP="00134FA9">
            <w:r w:rsidRPr="00107EF1">
              <w:t>#11</w:t>
            </w:r>
          </w:p>
        </w:tc>
        <w:tc>
          <w:tcPr>
            <w:tcW w:w="8221" w:type="dxa"/>
          </w:tcPr>
          <w:p w14:paraId="7DE23441" w14:textId="77777777" w:rsidR="008C047C" w:rsidRPr="00107EF1" w:rsidRDefault="008C047C" w:rsidP="00134FA9">
            <w:r w:rsidRPr="00107EF1">
              <w:t>(mesh* or non-mesh* or nonmesh*):ti,ab,kw (Word variations have been searched)</w:t>
            </w:r>
          </w:p>
        </w:tc>
      </w:tr>
      <w:tr w:rsidR="008C047C" w:rsidRPr="005D2486" w14:paraId="1FE991AB" w14:textId="77777777" w:rsidTr="00107EF1">
        <w:trPr>
          <w:trHeight w:val="170"/>
        </w:trPr>
        <w:tc>
          <w:tcPr>
            <w:tcW w:w="743" w:type="dxa"/>
          </w:tcPr>
          <w:p w14:paraId="77502BAA" w14:textId="77777777" w:rsidR="008C047C" w:rsidRPr="00107EF1" w:rsidRDefault="008C047C" w:rsidP="00134FA9">
            <w:r w:rsidRPr="00107EF1">
              <w:t>#12</w:t>
            </w:r>
          </w:p>
        </w:tc>
        <w:tc>
          <w:tcPr>
            <w:tcW w:w="8221" w:type="dxa"/>
          </w:tcPr>
          <w:p w14:paraId="59A812E4" w14:textId="77777777" w:rsidR="008C047C" w:rsidRPr="00107EF1" w:rsidRDefault="008C047C" w:rsidP="00134FA9">
            <w:r w:rsidRPr="00107EF1">
              <w:t>MeSH descriptor: [Hysterectomy, Vaginal] explode all trees</w:t>
            </w:r>
          </w:p>
        </w:tc>
      </w:tr>
      <w:tr w:rsidR="008C047C" w:rsidRPr="005D2486" w14:paraId="0C10250E" w14:textId="77777777" w:rsidTr="00107EF1">
        <w:trPr>
          <w:trHeight w:val="170"/>
        </w:trPr>
        <w:tc>
          <w:tcPr>
            <w:tcW w:w="743" w:type="dxa"/>
          </w:tcPr>
          <w:p w14:paraId="5E86029E" w14:textId="77777777" w:rsidR="008C047C" w:rsidRPr="00107EF1" w:rsidRDefault="008C047C" w:rsidP="00134FA9">
            <w:r w:rsidRPr="00107EF1">
              <w:t>#13</w:t>
            </w:r>
          </w:p>
        </w:tc>
        <w:tc>
          <w:tcPr>
            <w:tcW w:w="8221" w:type="dxa"/>
          </w:tcPr>
          <w:p w14:paraId="561F5BC3" w14:textId="77777777" w:rsidR="008C047C" w:rsidRPr="00107EF1" w:rsidRDefault="008C047C" w:rsidP="00134FA9">
            <w:r w:rsidRPr="00107EF1">
              <w:t>((vagin* or abdom*) near/3 hysterectom*):ti,ab,kw (Word variations have been searched)</w:t>
            </w:r>
          </w:p>
        </w:tc>
      </w:tr>
      <w:tr w:rsidR="008C047C" w:rsidRPr="005D2486" w14:paraId="2BA1ED20" w14:textId="77777777" w:rsidTr="00107EF1">
        <w:trPr>
          <w:trHeight w:val="170"/>
        </w:trPr>
        <w:tc>
          <w:tcPr>
            <w:tcW w:w="743" w:type="dxa"/>
          </w:tcPr>
          <w:p w14:paraId="626A3C10" w14:textId="77777777" w:rsidR="008C047C" w:rsidRPr="00107EF1" w:rsidRDefault="008C047C" w:rsidP="00134FA9">
            <w:r w:rsidRPr="00107EF1">
              <w:t>#14</w:t>
            </w:r>
          </w:p>
        </w:tc>
        <w:tc>
          <w:tcPr>
            <w:tcW w:w="8221" w:type="dxa"/>
          </w:tcPr>
          <w:p w14:paraId="208F1193" w14:textId="77777777" w:rsidR="008C047C" w:rsidRPr="00107EF1" w:rsidRDefault="008C047C" w:rsidP="00134FA9">
            <w:r w:rsidRPr="00107EF1">
              <w:t>(total next laparoscopic* next hysterectom*):ti,ab,kw (Word variations have been searched)</w:t>
            </w:r>
          </w:p>
        </w:tc>
      </w:tr>
      <w:tr w:rsidR="008C047C" w:rsidRPr="005D2486" w14:paraId="3ECF7943" w14:textId="77777777" w:rsidTr="00107EF1">
        <w:trPr>
          <w:trHeight w:val="170"/>
        </w:trPr>
        <w:tc>
          <w:tcPr>
            <w:tcW w:w="743" w:type="dxa"/>
          </w:tcPr>
          <w:p w14:paraId="7E12AB5B" w14:textId="77777777" w:rsidR="008C047C" w:rsidRPr="00107EF1" w:rsidRDefault="008C047C" w:rsidP="00134FA9">
            <w:r w:rsidRPr="00107EF1">
              <w:t>#15</w:t>
            </w:r>
          </w:p>
        </w:tc>
        <w:tc>
          <w:tcPr>
            <w:tcW w:w="8221" w:type="dxa"/>
          </w:tcPr>
          <w:p w14:paraId="2D44ADE2" w14:textId="77777777" w:rsidR="008C047C" w:rsidRPr="00107EF1" w:rsidRDefault="008C047C" w:rsidP="00134FA9">
            <w:r w:rsidRPr="00107EF1">
              <w:t>(hysteropex* or sacro-hysteropex* or sacrohysteropex* or colpopex* or sacro-colpopex* or sacrocolpopex* or sacropex* or cervicopex* or sacro-cervicopex* or sacrocervicopex*):ti,ab,kw (Word variations have been searched)</w:t>
            </w:r>
          </w:p>
        </w:tc>
      </w:tr>
      <w:tr w:rsidR="008C047C" w:rsidRPr="005D2486" w14:paraId="69E7583B" w14:textId="77777777" w:rsidTr="00107EF1">
        <w:trPr>
          <w:trHeight w:val="170"/>
        </w:trPr>
        <w:tc>
          <w:tcPr>
            <w:tcW w:w="743" w:type="dxa"/>
          </w:tcPr>
          <w:p w14:paraId="386BE817" w14:textId="77777777" w:rsidR="008C047C" w:rsidRPr="00107EF1" w:rsidRDefault="008C047C" w:rsidP="00134FA9">
            <w:r w:rsidRPr="00107EF1">
              <w:t>#16</w:t>
            </w:r>
          </w:p>
        </w:tc>
        <w:tc>
          <w:tcPr>
            <w:tcW w:w="8221" w:type="dxa"/>
          </w:tcPr>
          <w:p w14:paraId="1EB391A6" w14:textId="77777777" w:rsidR="008C047C" w:rsidRPr="00107EF1" w:rsidRDefault="008C047C" w:rsidP="00134FA9">
            <w:r w:rsidRPr="00107EF1">
              <w:t>(colporrhaph* or perineorrhaph* or perineoplast* or culdoplast* or culdeplast$):ti,ab,kw (Word variations have been searched)</w:t>
            </w:r>
          </w:p>
        </w:tc>
      </w:tr>
      <w:tr w:rsidR="008C047C" w:rsidRPr="005D2486" w14:paraId="5F73CF1F" w14:textId="77777777" w:rsidTr="00107EF1">
        <w:trPr>
          <w:trHeight w:val="170"/>
        </w:trPr>
        <w:tc>
          <w:tcPr>
            <w:tcW w:w="743" w:type="dxa"/>
          </w:tcPr>
          <w:p w14:paraId="6B30C1D9" w14:textId="77777777" w:rsidR="008C047C" w:rsidRPr="00107EF1" w:rsidRDefault="008C047C" w:rsidP="00134FA9">
            <w:r w:rsidRPr="00107EF1">
              <w:t>#17</w:t>
            </w:r>
          </w:p>
        </w:tc>
        <w:tc>
          <w:tcPr>
            <w:tcW w:w="8221" w:type="dxa"/>
          </w:tcPr>
          <w:p w14:paraId="488989AF" w14:textId="77777777" w:rsidR="008C047C" w:rsidRPr="00107EF1" w:rsidRDefault="008C047C" w:rsidP="00134FA9">
            <w:r w:rsidRPr="00107EF1">
              <w:t>(manchester* near/3 (repair* or operation* or procedure* or method* or surger*)):ti,ab,kw (Word variations have been searched)</w:t>
            </w:r>
          </w:p>
        </w:tc>
      </w:tr>
      <w:tr w:rsidR="008C047C" w:rsidRPr="005D2486" w14:paraId="72EA6C99" w14:textId="77777777" w:rsidTr="00107EF1">
        <w:trPr>
          <w:trHeight w:val="170"/>
        </w:trPr>
        <w:tc>
          <w:tcPr>
            <w:tcW w:w="743" w:type="dxa"/>
          </w:tcPr>
          <w:p w14:paraId="78DDBC37" w14:textId="77777777" w:rsidR="008C047C" w:rsidRPr="00107EF1" w:rsidRDefault="008C047C" w:rsidP="00134FA9">
            <w:r w:rsidRPr="00107EF1">
              <w:t>#18</w:t>
            </w:r>
          </w:p>
        </w:tc>
        <w:tc>
          <w:tcPr>
            <w:tcW w:w="8221" w:type="dxa"/>
          </w:tcPr>
          <w:p w14:paraId="6D8A6FA8" w14:textId="77777777" w:rsidR="008C047C" w:rsidRPr="00107EF1" w:rsidRDefault="008C047C" w:rsidP="00134FA9">
            <w:r w:rsidRPr="00107EF1">
              <w:t>colpocl*:ti,ab,kw (Word variations have been searched)</w:t>
            </w:r>
          </w:p>
        </w:tc>
      </w:tr>
      <w:tr w:rsidR="008C047C" w:rsidRPr="005D2486" w14:paraId="5893D168" w14:textId="77777777" w:rsidTr="00107EF1">
        <w:trPr>
          <w:trHeight w:val="170"/>
        </w:trPr>
        <w:tc>
          <w:tcPr>
            <w:tcW w:w="743" w:type="dxa"/>
          </w:tcPr>
          <w:p w14:paraId="2655316E" w14:textId="77777777" w:rsidR="008C047C" w:rsidRPr="00107EF1" w:rsidRDefault="008C047C" w:rsidP="00134FA9">
            <w:r w:rsidRPr="00107EF1">
              <w:t>#19</w:t>
            </w:r>
          </w:p>
        </w:tc>
        <w:tc>
          <w:tcPr>
            <w:tcW w:w="8221" w:type="dxa"/>
          </w:tcPr>
          <w:p w14:paraId="2D560894" w14:textId="77777777" w:rsidR="008C047C" w:rsidRPr="00107EF1" w:rsidRDefault="008C047C" w:rsidP="00134FA9">
            <w:r w:rsidRPr="00107EF1">
              <w:t>IVS:ti,ab,kw (Word variations have been searched)</w:t>
            </w:r>
          </w:p>
        </w:tc>
      </w:tr>
      <w:tr w:rsidR="008C047C" w:rsidRPr="005D2486" w14:paraId="33E0BFEA" w14:textId="77777777" w:rsidTr="00107EF1">
        <w:trPr>
          <w:trHeight w:val="170"/>
        </w:trPr>
        <w:tc>
          <w:tcPr>
            <w:tcW w:w="743" w:type="dxa"/>
          </w:tcPr>
          <w:p w14:paraId="39D57319" w14:textId="77777777" w:rsidR="008C047C" w:rsidRPr="00107EF1" w:rsidRDefault="008C047C" w:rsidP="00134FA9">
            <w:r w:rsidRPr="00107EF1">
              <w:t>#20</w:t>
            </w:r>
          </w:p>
        </w:tc>
        <w:tc>
          <w:tcPr>
            <w:tcW w:w="8221" w:type="dxa"/>
          </w:tcPr>
          <w:p w14:paraId="4CAD6AA3" w14:textId="77777777" w:rsidR="008C047C" w:rsidRPr="00107EF1" w:rsidRDefault="008C047C" w:rsidP="00134FA9">
            <w:r w:rsidRPr="00107EF1">
              <w:t>((intravagin* or intra-vagin*) near/3 slingplast*):ti,ab,kw (Word variations have been searched)</w:t>
            </w:r>
          </w:p>
        </w:tc>
      </w:tr>
      <w:tr w:rsidR="008C047C" w:rsidRPr="005D2486" w14:paraId="42CFE023" w14:textId="77777777" w:rsidTr="00107EF1">
        <w:trPr>
          <w:trHeight w:val="170"/>
        </w:trPr>
        <w:tc>
          <w:tcPr>
            <w:tcW w:w="743" w:type="dxa"/>
          </w:tcPr>
          <w:p w14:paraId="502F3F89" w14:textId="77777777" w:rsidR="008C047C" w:rsidRPr="00107EF1" w:rsidRDefault="008C047C" w:rsidP="00134FA9">
            <w:r w:rsidRPr="00107EF1">
              <w:t>#21</w:t>
            </w:r>
          </w:p>
        </w:tc>
        <w:tc>
          <w:tcPr>
            <w:tcW w:w="8221" w:type="dxa"/>
          </w:tcPr>
          <w:p w14:paraId="3FA54835" w14:textId="77777777" w:rsidR="008C047C" w:rsidRPr="00107EF1" w:rsidRDefault="008C047C" w:rsidP="00134FA9">
            <w:r w:rsidRPr="00107EF1">
              <w:t>(TSST or STST or TSTS):ti,ab,kw (Word variations have been searched)</w:t>
            </w:r>
          </w:p>
        </w:tc>
      </w:tr>
      <w:tr w:rsidR="008C047C" w:rsidRPr="005D2486" w14:paraId="548477C5" w14:textId="77777777" w:rsidTr="00107EF1">
        <w:trPr>
          <w:trHeight w:val="170"/>
        </w:trPr>
        <w:tc>
          <w:tcPr>
            <w:tcW w:w="743" w:type="dxa"/>
          </w:tcPr>
          <w:p w14:paraId="3BD6721C" w14:textId="77777777" w:rsidR="008C047C" w:rsidRPr="00107EF1" w:rsidRDefault="008C047C" w:rsidP="00134FA9">
            <w:r w:rsidRPr="00107EF1">
              <w:t>#22</w:t>
            </w:r>
          </w:p>
        </w:tc>
        <w:tc>
          <w:tcPr>
            <w:tcW w:w="8221" w:type="dxa"/>
          </w:tcPr>
          <w:p w14:paraId="2CE47C62" w14:textId="77777777" w:rsidR="008C047C" w:rsidRPr="00107EF1" w:rsidRDefault="008C047C" w:rsidP="00134FA9">
            <w:r w:rsidRPr="00107EF1">
              <w:t>(transfix* near/3 (stitch* or sutur*)):ti,ab,kw (Word variations have been searched)</w:t>
            </w:r>
          </w:p>
        </w:tc>
      </w:tr>
      <w:tr w:rsidR="008C047C" w:rsidRPr="005D2486" w14:paraId="6F9B5E96" w14:textId="77777777" w:rsidTr="00107EF1">
        <w:trPr>
          <w:trHeight w:val="170"/>
        </w:trPr>
        <w:tc>
          <w:tcPr>
            <w:tcW w:w="743" w:type="dxa"/>
          </w:tcPr>
          <w:p w14:paraId="78F394EF" w14:textId="77777777" w:rsidR="008C047C" w:rsidRPr="00107EF1" w:rsidRDefault="008C047C" w:rsidP="00134FA9">
            <w:r w:rsidRPr="00107EF1">
              <w:t>#23</w:t>
            </w:r>
          </w:p>
        </w:tc>
        <w:tc>
          <w:tcPr>
            <w:tcW w:w="8221" w:type="dxa"/>
          </w:tcPr>
          <w:p w14:paraId="33A582E5" w14:textId="77777777" w:rsidR="008C047C" w:rsidRPr="00107EF1" w:rsidRDefault="008C047C" w:rsidP="00134FA9">
            <w:r w:rsidRPr="00107EF1">
              <w:t>MeSH descriptor: [Polypropylenes] explode all trees</w:t>
            </w:r>
          </w:p>
        </w:tc>
      </w:tr>
      <w:tr w:rsidR="008C047C" w:rsidRPr="005D2486" w14:paraId="75198351" w14:textId="77777777" w:rsidTr="00107EF1">
        <w:trPr>
          <w:trHeight w:val="170"/>
        </w:trPr>
        <w:tc>
          <w:tcPr>
            <w:tcW w:w="743" w:type="dxa"/>
          </w:tcPr>
          <w:p w14:paraId="368880B3" w14:textId="77777777" w:rsidR="008C047C" w:rsidRPr="00107EF1" w:rsidRDefault="008C047C" w:rsidP="00134FA9">
            <w:r w:rsidRPr="00107EF1">
              <w:t>#24</w:t>
            </w:r>
          </w:p>
        </w:tc>
        <w:tc>
          <w:tcPr>
            <w:tcW w:w="8221" w:type="dxa"/>
          </w:tcPr>
          <w:p w14:paraId="2DBE358F" w14:textId="77777777" w:rsidR="008C047C" w:rsidRPr="00107EF1" w:rsidRDefault="008C047C" w:rsidP="00134FA9">
            <w:r w:rsidRPr="00107EF1">
              <w:t>polypropylen*:ti,ab,kw (Word variations have been searched)</w:t>
            </w:r>
          </w:p>
        </w:tc>
      </w:tr>
      <w:tr w:rsidR="008C047C" w:rsidRPr="005D2486" w14:paraId="5848B8B0" w14:textId="77777777" w:rsidTr="00107EF1">
        <w:trPr>
          <w:trHeight w:val="170"/>
        </w:trPr>
        <w:tc>
          <w:tcPr>
            <w:tcW w:w="743" w:type="dxa"/>
          </w:tcPr>
          <w:p w14:paraId="6ECFA87E" w14:textId="77777777" w:rsidR="008C047C" w:rsidRPr="00107EF1" w:rsidRDefault="008C047C" w:rsidP="00134FA9">
            <w:r w:rsidRPr="00107EF1">
              <w:t>#25</w:t>
            </w:r>
          </w:p>
        </w:tc>
        <w:tc>
          <w:tcPr>
            <w:tcW w:w="8221" w:type="dxa"/>
          </w:tcPr>
          <w:p w14:paraId="2F7FE389" w14:textId="77777777" w:rsidR="008C047C" w:rsidRPr="00107EF1" w:rsidRDefault="008C047C" w:rsidP="00134FA9">
            <w:r w:rsidRPr="00107EF1">
              <w:t>scaffold*:ti,ab,kw (Word variations have been searched)</w:t>
            </w:r>
          </w:p>
        </w:tc>
      </w:tr>
      <w:tr w:rsidR="008C047C" w:rsidRPr="005D2486" w14:paraId="5469E058" w14:textId="77777777" w:rsidTr="00107EF1">
        <w:trPr>
          <w:trHeight w:val="170"/>
        </w:trPr>
        <w:tc>
          <w:tcPr>
            <w:tcW w:w="743" w:type="dxa"/>
          </w:tcPr>
          <w:p w14:paraId="78E2216F" w14:textId="77777777" w:rsidR="008C047C" w:rsidRPr="00107EF1" w:rsidRDefault="008C047C" w:rsidP="00134FA9">
            <w:r w:rsidRPr="00107EF1">
              <w:t>#26</w:t>
            </w:r>
          </w:p>
        </w:tc>
        <w:tc>
          <w:tcPr>
            <w:tcW w:w="8221" w:type="dxa"/>
          </w:tcPr>
          <w:p w14:paraId="162995F0" w14:textId="77777777" w:rsidR="008C047C" w:rsidRPr="00107EF1" w:rsidRDefault="008C047C" w:rsidP="00134FA9">
            <w:r w:rsidRPr="00107EF1">
              <w:t>((urethrocele* or urethrocoele* or enterocele* or enterocoele* or sigmoidocoele* or sigmoidocele* or proctocele* or proctocoele* or rectocele* or rectocoele* or cystocele* or cystocoele* or rectoenterocele* or rectoenterocoele* or cystourethrocele* or cystourethrocoele* or vault* or anter* or poster* or apical* or vagin* or para-vagin* or paravagin* or utero-vagin* or uterovagin* or recto-vagin* or rectovagin* or utero-sacral* or uterosacral* or sacrospin* or prolaps* or POP) near/3 (repair* or suspen* or fix* or plicat*)):ti,ab,kw (Word variations have been searched)</w:t>
            </w:r>
          </w:p>
        </w:tc>
      </w:tr>
      <w:tr w:rsidR="008C047C" w:rsidRPr="005D2486" w14:paraId="06BF7DF6" w14:textId="77777777" w:rsidTr="00107EF1">
        <w:trPr>
          <w:trHeight w:val="170"/>
        </w:trPr>
        <w:tc>
          <w:tcPr>
            <w:tcW w:w="743" w:type="dxa"/>
          </w:tcPr>
          <w:p w14:paraId="7CD066BB" w14:textId="77777777" w:rsidR="008C047C" w:rsidRPr="00107EF1" w:rsidRDefault="008C047C" w:rsidP="00134FA9">
            <w:r w:rsidRPr="00107EF1">
              <w:t>#27</w:t>
            </w:r>
          </w:p>
        </w:tc>
        <w:tc>
          <w:tcPr>
            <w:tcW w:w="8221" w:type="dxa"/>
          </w:tcPr>
          <w:p w14:paraId="6202212C" w14:textId="77777777" w:rsidR="008C047C" w:rsidRPr="00107EF1" w:rsidRDefault="008C047C" w:rsidP="00134FA9">
            <w:r w:rsidRPr="00107EF1">
              <w:t>((POP or prolaps*) next (surg* or operat*)):ti,ab,kw (Word variations have been searched)</w:t>
            </w:r>
          </w:p>
        </w:tc>
      </w:tr>
      <w:tr w:rsidR="008C047C" w:rsidRPr="005D2486" w14:paraId="5C9F86C1" w14:textId="77777777" w:rsidTr="00107EF1">
        <w:trPr>
          <w:trHeight w:val="170"/>
        </w:trPr>
        <w:tc>
          <w:tcPr>
            <w:tcW w:w="743" w:type="dxa"/>
          </w:tcPr>
          <w:p w14:paraId="7B500C32" w14:textId="77777777" w:rsidR="008C047C" w:rsidRPr="00107EF1" w:rsidRDefault="008C047C" w:rsidP="00134FA9">
            <w:r w:rsidRPr="00107EF1">
              <w:t>#28</w:t>
            </w:r>
          </w:p>
        </w:tc>
        <w:tc>
          <w:tcPr>
            <w:tcW w:w="8221" w:type="dxa"/>
          </w:tcPr>
          <w:p w14:paraId="48F0E575" w14:textId="77777777" w:rsidR="008C047C" w:rsidRPr="00107EF1" w:rsidRDefault="008C047C" w:rsidP="00134FA9">
            <w:r w:rsidRPr="00107EF1">
              <w:t>((vagin* or pelvi*) near/3 reconstruct*):ti,ab,kw (Word variations have been searched)</w:t>
            </w:r>
          </w:p>
        </w:tc>
      </w:tr>
      <w:tr w:rsidR="008C047C" w:rsidRPr="005D2486" w14:paraId="37DB3A54" w14:textId="77777777" w:rsidTr="00107EF1">
        <w:trPr>
          <w:trHeight w:val="170"/>
        </w:trPr>
        <w:tc>
          <w:tcPr>
            <w:tcW w:w="743" w:type="dxa"/>
          </w:tcPr>
          <w:p w14:paraId="6F017E5D" w14:textId="77777777" w:rsidR="008C047C" w:rsidRPr="00107EF1" w:rsidRDefault="008C047C" w:rsidP="00134FA9">
            <w:r w:rsidRPr="00107EF1">
              <w:t>#29</w:t>
            </w:r>
          </w:p>
        </w:tc>
        <w:tc>
          <w:tcPr>
            <w:tcW w:w="8221" w:type="dxa"/>
          </w:tcPr>
          <w:p w14:paraId="2759B757" w14:textId="77777777" w:rsidR="008C047C" w:rsidRPr="00107EF1" w:rsidRDefault="008C047C" w:rsidP="00134FA9">
            <w:r w:rsidRPr="00107EF1">
              <w:t xml:space="preserve">#10 or #11 or #12 or #13 or #14 or #15 or #16 or #17 or #18 or #19 or #20 or #21 or #22 or #23 or #24 or #25 or #26 or #27 or #28 </w:t>
            </w:r>
          </w:p>
        </w:tc>
      </w:tr>
      <w:tr w:rsidR="008C047C" w:rsidRPr="005D2486" w14:paraId="4986222B" w14:textId="77777777" w:rsidTr="00107EF1">
        <w:trPr>
          <w:trHeight w:val="170"/>
        </w:trPr>
        <w:tc>
          <w:tcPr>
            <w:tcW w:w="743" w:type="dxa"/>
          </w:tcPr>
          <w:p w14:paraId="70598B6B" w14:textId="77777777" w:rsidR="008C047C" w:rsidRPr="00107EF1" w:rsidRDefault="008C047C" w:rsidP="00134FA9">
            <w:r w:rsidRPr="00107EF1">
              <w:t>#30</w:t>
            </w:r>
          </w:p>
        </w:tc>
        <w:tc>
          <w:tcPr>
            <w:tcW w:w="8221" w:type="dxa"/>
          </w:tcPr>
          <w:p w14:paraId="36467F15" w14:textId="77777777" w:rsidR="008C047C" w:rsidRPr="00107EF1" w:rsidRDefault="008C047C" w:rsidP="00134FA9">
            <w:r w:rsidRPr="00107EF1">
              <w:t xml:space="preserve">#9 and #29 </w:t>
            </w:r>
          </w:p>
        </w:tc>
      </w:tr>
      <w:tr w:rsidR="008C047C" w:rsidRPr="005D2486" w14:paraId="0C706723" w14:textId="77777777" w:rsidTr="00107EF1">
        <w:trPr>
          <w:trHeight w:val="170"/>
        </w:trPr>
        <w:tc>
          <w:tcPr>
            <w:tcW w:w="743" w:type="dxa"/>
          </w:tcPr>
          <w:p w14:paraId="39D9A7C9" w14:textId="77777777" w:rsidR="008C047C" w:rsidRPr="00107EF1" w:rsidRDefault="008C047C" w:rsidP="00134FA9">
            <w:r w:rsidRPr="00107EF1">
              <w:t>#31</w:t>
            </w:r>
          </w:p>
        </w:tc>
        <w:tc>
          <w:tcPr>
            <w:tcW w:w="8221" w:type="dxa"/>
          </w:tcPr>
          <w:p w14:paraId="6E068D87" w14:textId="77777777" w:rsidR="008C047C" w:rsidRPr="00107EF1" w:rsidRDefault="008C047C" w:rsidP="00134FA9">
            <w:r w:rsidRPr="00107EF1">
              <w:t>MeSH descriptor: [Pelvic Organ Prolapse] explode all trees and with qualifier(s): [Surgery - SU]</w:t>
            </w:r>
          </w:p>
        </w:tc>
      </w:tr>
      <w:tr w:rsidR="008C047C" w:rsidRPr="005D2486" w14:paraId="71F2E558" w14:textId="77777777" w:rsidTr="00107EF1">
        <w:trPr>
          <w:trHeight w:val="170"/>
        </w:trPr>
        <w:tc>
          <w:tcPr>
            <w:tcW w:w="743" w:type="dxa"/>
          </w:tcPr>
          <w:p w14:paraId="4F315D31" w14:textId="77777777" w:rsidR="008C047C" w:rsidRPr="00107EF1" w:rsidRDefault="008C047C" w:rsidP="00134FA9">
            <w:r w:rsidRPr="00107EF1">
              <w:t>#32</w:t>
            </w:r>
          </w:p>
        </w:tc>
        <w:tc>
          <w:tcPr>
            <w:tcW w:w="8221" w:type="dxa"/>
          </w:tcPr>
          <w:p w14:paraId="33D0F279" w14:textId="77777777" w:rsidR="008C047C" w:rsidRPr="00107EF1" w:rsidRDefault="008C047C" w:rsidP="00134FA9">
            <w:r w:rsidRPr="00107EF1">
              <w:t xml:space="preserve">#30 or #31 </w:t>
            </w:r>
          </w:p>
        </w:tc>
      </w:tr>
    </w:tbl>
    <w:p w14:paraId="0E55558F" w14:textId="77777777" w:rsidR="008C047C" w:rsidRDefault="008C047C" w:rsidP="008C047C"/>
    <w:p w14:paraId="7AC01AB3" w14:textId="77777777" w:rsidR="00073527" w:rsidRDefault="008C047C" w:rsidP="008C047C">
      <w:pPr>
        <w:pStyle w:val="Heading2"/>
        <w:rPr>
          <w:rFonts w:ascii="Arial" w:hAnsi="Arial" w:cs="Arial"/>
          <w:b/>
        </w:rPr>
      </w:pPr>
      <w:r w:rsidRPr="00E95AC0">
        <w:rPr>
          <w:sz w:val="24"/>
        </w:rPr>
        <w:br w:type="page"/>
      </w:r>
    </w:p>
    <w:p w14:paraId="36CD375E" w14:textId="77777777" w:rsidR="004B02BC" w:rsidRPr="00E95AC0" w:rsidRDefault="00E95AC0" w:rsidP="00E95AC0">
      <w:pPr>
        <w:pStyle w:val="Heading2"/>
        <w:spacing w:before="120" w:after="120" w:line="480" w:lineRule="auto"/>
        <w:rPr>
          <w:rFonts w:ascii="Arial" w:hAnsi="Arial" w:cs="Arial"/>
          <w:b/>
          <w:sz w:val="22"/>
          <w:szCs w:val="24"/>
        </w:rPr>
      </w:pPr>
      <w:r w:rsidRPr="00E95AC0">
        <w:rPr>
          <w:rFonts w:ascii="Arial" w:hAnsi="Arial" w:cs="Arial"/>
          <w:b/>
          <w:color w:val="auto"/>
          <w:sz w:val="22"/>
          <w:szCs w:val="24"/>
        </w:rPr>
        <w:t>Appendix S</w:t>
      </w:r>
      <w:r w:rsidR="008C047C">
        <w:rPr>
          <w:rFonts w:ascii="Arial" w:hAnsi="Arial" w:cs="Arial"/>
          <w:b/>
          <w:color w:val="auto"/>
          <w:sz w:val="22"/>
          <w:szCs w:val="24"/>
        </w:rPr>
        <w:t>2</w:t>
      </w:r>
      <w:r w:rsidRPr="00E95AC0">
        <w:rPr>
          <w:rFonts w:ascii="Arial" w:hAnsi="Arial" w:cs="Arial"/>
          <w:b/>
          <w:color w:val="auto"/>
          <w:sz w:val="22"/>
          <w:szCs w:val="24"/>
        </w:rPr>
        <w:t>:</w:t>
      </w:r>
      <w:r w:rsidR="004B02BC" w:rsidRPr="00E95AC0">
        <w:rPr>
          <w:rFonts w:ascii="Arial" w:hAnsi="Arial" w:cs="Arial"/>
          <w:b/>
          <w:color w:val="auto"/>
          <w:sz w:val="22"/>
          <w:szCs w:val="24"/>
        </w:rPr>
        <w:t xml:space="preserve"> NMA model fit</w:t>
      </w:r>
      <w:r>
        <w:rPr>
          <w:rFonts w:ascii="Arial" w:hAnsi="Arial" w:cs="Arial"/>
          <w:b/>
          <w:color w:val="auto"/>
          <w:sz w:val="22"/>
          <w:szCs w:val="24"/>
        </w:rPr>
        <w:t xml:space="preserve">, selection, and </w:t>
      </w:r>
      <w:r w:rsidR="004B02BC" w:rsidRPr="00E95AC0">
        <w:rPr>
          <w:rFonts w:ascii="Arial" w:hAnsi="Arial" w:cs="Arial"/>
          <w:b/>
          <w:color w:val="auto"/>
          <w:sz w:val="22"/>
          <w:szCs w:val="24"/>
        </w:rPr>
        <w:t>inconsistency checks</w:t>
      </w:r>
    </w:p>
    <w:p w14:paraId="79D1F22D" w14:textId="1E4C9351" w:rsidR="00E95AC0" w:rsidRDefault="004B02BC" w:rsidP="00E95AC0">
      <w:pPr>
        <w:spacing w:before="120" w:after="120" w:line="480" w:lineRule="auto"/>
        <w:rPr>
          <w:rFonts w:ascii="Arial" w:hAnsi="Arial" w:cs="Arial"/>
          <w:vertAlign w:val="superscript"/>
        </w:rPr>
      </w:pPr>
      <w:r>
        <w:rPr>
          <w:rFonts w:ascii="Arial" w:hAnsi="Arial" w:cs="Arial"/>
        </w:rPr>
        <w:t>B</w:t>
      </w:r>
      <w:r w:rsidRPr="004B02BC">
        <w:rPr>
          <w:rFonts w:ascii="Arial" w:hAnsi="Arial" w:cs="Arial"/>
        </w:rPr>
        <w:t xml:space="preserve">oth fixed effect and random effects </w:t>
      </w:r>
      <w:r w:rsidR="00E95AC0" w:rsidRPr="00B82E25">
        <w:rPr>
          <w:rFonts w:ascii="Arial" w:hAnsi="Arial" w:cs="Arial"/>
        </w:rPr>
        <w:t>net</w:t>
      </w:r>
      <w:r w:rsidR="00E95AC0">
        <w:rPr>
          <w:rFonts w:ascii="Arial" w:hAnsi="Arial" w:cs="Arial"/>
        </w:rPr>
        <w:t>work meta-analysis</w:t>
      </w:r>
      <w:r w:rsidR="00E95AC0" w:rsidRPr="00F56EA3">
        <w:rPr>
          <w:rFonts w:ascii="Arial" w:hAnsi="Arial" w:cs="Arial"/>
        </w:rPr>
        <w:t xml:space="preserve"> </w:t>
      </w:r>
      <w:r w:rsidR="00E95AC0">
        <w:rPr>
          <w:rFonts w:ascii="Arial" w:hAnsi="Arial" w:cs="Arial"/>
        </w:rPr>
        <w:t>(</w:t>
      </w:r>
      <w:r w:rsidRPr="004B02BC">
        <w:rPr>
          <w:rFonts w:ascii="Arial" w:hAnsi="Arial" w:cs="Arial"/>
        </w:rPr>
        <w:t>NMA</w:t>
      </w:r>
      <w:r w:rsidR="00E95AC0">
        <w:rPr>
          <w:rFonts w:ascii="Arial" w:hAnsi="Arial" w:cs="Arial"/>
        </w:rPr>
        <w:t>)</w:t>
      </w:r>
      <w:r w:rsidRPr="004B02BC">
        <w:rPr>
          <w:rFonts w:ascii="Arial" w:hAnsi="Arial" w:cs="Arial"/>
        </w:rPr>
        <w:t xml:space="preserve"> models (binomial likelihood and </w:t>
      </w:r>
      <w:r>
        <w:rPr>
          <w:rFonts w:ascii="Arial" w:hAnsi="Arial" w:cs="Arial"/>
        </w:rPr>
        <w:t>cloglog</w:t>
      </w:r>
      <w:r w:rsidRPr="004B02BC">
        <w:rPr>
          <w:rFonts w:ascii="Arial" w:hAnsi="Arial" w:cs="Arial"/>
        </w:rPr>
        <w:t xml:space="preserve"> link) were fitted in a Bayesian framework</w:t>
      </w:r>
      <w:r w:rsidR="00BB3847">
        <w:rPr>
          <w:rFonts w:ascii="Arial" w:hAnsi="Arial" w:cs="Arial"/>
        </w:rPr>
        <w:t>.</w:t>
      </w:r>
      <w:r w:rsidR="00BB3847">
        <w:rPr>
          <w:rFonts w:ascii="Arial" w:hAnsi="Arial" w:cs="Arial"/>
          <w:vertAlign w:val="superscript"/>
        </w:rPr>
        <w:t>1</w:t>
      </w:r>
    </w:p>
    <w:p w14:paraId="0644B12C" w14:textId="77777777" w:rsidR="00DF604F" w:rsidRDefault="00DF604F" w:rsidP="00DF604F">
      <w:pPr>
        <w:spacing w:before="240" w:after="240" w:line="480" w:lineRule="auto"/>
        <w:rPr>
          <w:rFonts w:ascii="Arial" w:hAnsi="Arial" w:cs="Arial"/>
        </w:rPr>
      </w:pPr>
      <w:r>
        <w:rPr>
          <w:rFonts w:ascii="Arial" w:hAnsi="Arial" w:cs="Arial"/>
        </w:rPr>
        <w:t>In random effects model, t</w:t>
      </w:r>
      <w:r w:rsidRPr="00F56EA3">
        <w:rPr>
          <w:rFonts w:ascii="Arial" w:hAnsi="Arial" w:cs="Arial"/>
        </w:rPr>
        <w:t xml:space="preserve">he between-study </w:t>
      </w:r>
      <w:r>
        <w:rPr>
          <w:rFonts w:ascii="Arial" w:hAnsi="Arial" w:cs="Arial"/>
        </w:rPr>
        <w:t>standard deviations (</w:t>
      </w:r>
      <w:r w:rsidRPr="00F56EA3">
        <w:rPr>
          <w:rFonts w:ascii="Arial" w:hAnsi="Arial" w:cs="Arial"/>
        </w:rPr>
        <w:t>SDs</w:t>
      </w:r>
      <w:r>
        <w:rPr>
          <w:rFonts w:ascii="Arial" w:hAnsi="Arial" w:cs="Arial"/>
        </w:rPr>
        <w:t>)</w:t>
      </w:r>
      <w:r w:rsidRPr="00F56EA3">
        <w:rPr>
          <w:rFonts w:ascii="Arial" w:hAnsi="Arial" w:cs="Arial"/>
        </w:rPr>
        <w:t xml:space="preserve"> were given a vague Uniform (0,5) prior, while the mean baseline and treatment effects were given vague Normal (0,10000) priors. </w:t>
      </w:r>
    </w:p>
    <w:p w14:paraId="144D8C2D" w14:textId="62F64F49" w:rsidR="00E95AC0" w:rsidRDefault="004B02BC" w:rsidP="00E95AC0">
      <w:pPr>
        <w:spacing w:before="120" w:after="120" w:line="480" w:lineRule="auto"/>
        <w:rPr>
          <w:rFonts w:ascii="Arial" w:hAnsi="Arial" w:cs="Arial"/>
        </w:rPr>
      </w:pPr>
      <w:r w:rsidRPr="004B02BC">
        <w:rPr>
          <w:rFonts w:ascii="Arial" w:hAnsi="Arial" w:cs="Arial"/>
        </w:rPr>
        <w:t>Each model was run until convergence was satisfactory and then the results were based on a further sample of iterations on three separate chains</w:t>
      </w:r>
      <w:r w:rsidR="00B91B75">
        <w:rPr>
          <w:rFonts w:ascii="Arial" w:hAnsi="Arial" w:cs="Arial"/>
        </w:rPr>
        <w:t xml:space="preserve"> (Table A1)</w:t>
      </w:r>
      <w:r w:rsidRPr="004B02BC">
        <w:rPr>
          <w:rFonts w:ascii="Arial" w:hAnsi="Arial" w:cs="Arial"/>
        </w:rPr>
        <w:t>. Convergence was assessed by inspecting history plots and plots of the Gelman-Rubin statistic</w:t>
      </w:r>
      <w:r>
        <w:rPr>
          <w:rFonts w:ascii="Arial" w:hAnsi="Arial" w:cs="Arial"/>
        </w:rPr>
        <w:t>.</w:t>
      </w:r>
      <w:r w:rsidR="00BB3847" w:rsidRPr="00BB3847">
        <w:rPr>
          <w:rFonts w:ascii="Arial" w:hAnsi="Arial" w:cs="Arial"/>
          <w:vertAlign w:val="superscript"/>
        </w:rPr>
        <w:t>2,3</w:t>
      </w:r>
    </w:p>
    <w:p w14:paraId="7E074DBF" w14:textId="77777777" w:rsidR="00DF604F" w:rsidRPr="006572FC" w:rsidRDefault="00DF604F" w:rsidP="00DF604F">
      <w:pPr>
        <w:spacing w:before="240" w:after="240" w:line="480" w:lineRule="auto"/>
        <w:rPr>
          <w:rFonts w:ascii="Arial" w:hAnsi="Arial" w:cs="Arial"/>
          <w:b/>
        </w:rPr>
      </w:pPr>
      <w:r w:rsidRPr="00D732EE">
        <w:rPr>
          <w:rFonts w:ascii="Arial" w:hAnsi="Arial" w:cs="Arial"/>
          <w:b/>
        </w:rPr>
        <w:t>Model fit</w:t>
      </w:r>
      <w:r>
        <w:rPr>
          <w:rFonts w:ascii="Arial" w:hAnsi="Arial" w:cs="Arial"/>
          <w:b/>
        </w:rPr>
        <w:t xml:space="preserve"> and selection </w:t>
      </w:r>
    </w:p>
    <w:p w14:paraId="793E8973" w14:textId="490CD44B" w:rsidR="004B02BC" w:rsidRDefault="004B02BC" w:rsidP="00E95AC0">
      <w:pPr>
        <w:spacing w:before="120" w:after="120" w:line="480" w:lineRule="auto"/>
        <w:rPr>
          <w:rFonts w:ascii="Arial" w:hAnsi="Arial" w:cs="Arial"/>
        </w:rPr>
      </w:pPr>
      <w:r w:rsidRPr="004B02BC">
        <w:rPr>
          <w:rFonts w:ascii="Arial" w:hAnsi="Arial" w:cs="Arial"/>
        </w:rPr>
        <w:t xml:space="preserve">The goodness-of-fit of each model was assessed and compared by examining the posterior mean of the total residual deviance contributions. </w:t>
      </w:r>
      <w:r w:rsidR="00DF604F">
        <w:rPr>
          <w:rFonts w:ascii="Arial" w:hAnsi="Arial" w:cs="Arial"/>
        </w:rPr>
        <w:t>Smaller values are preferred and i</w:t>
      </w:r>
      <w:r w:rsidR="00DF604F" w:rsidRPr="00F56EA3">
        <w:rPr>
          <w:rFonts w:ascii="Arial" w:hAnsi="Arial" w:cs="Arial"/>
        </w:rPr>
        <w:t>n a well-fitting model, this should be approximately equal to the number of data points</w:t>
      </w:r>
      <w:r w:rsidR="00DF604F">
        <w:rPr>
          <w:rFonts w:ascii="Arial" w:hAnsi="Arial" w:cs="Arial"/>
        </w:rPr>
        <w:t xml:space="preserve"> </w:t>
      </w:r>
      <w:r w:rsidR="00DF604F" w:rsidRPr="00B67998">
        <w:rPr>
          <w:rFonts w:ascii="Arial" w:hAnsi="Arial" w:cs="Arial"/>
        </w:rPr>
        <w:t>(each study arm contributes 1 data point)</w:t>
      </w:r>
      <w:r>
        <w:rPr>
          <w:rFonts w:ascii="Arial" w:hAnsi="Arial" w:cs="Arial"/>
        </w:rPr>
        <w:t>.</w:t>
      </w:r>
      <w:r w:rsidR="00BB3847" w:rsidRPr="00E45CE9">
        <w:rPr>
          <w:rFonts w:ascii="Arial" w:hAnsi="Arial" w:cs="Arial"/>
          <w:vertAlign w:val="superscript"/>
        </w:rPr>
        <w:t>4</w:t>
      </w:r>
      <w:r w:rsidRPr="004B02BC">
        <w:rPr>
          <w:rFonts w:ascii="Arial" w:hAnsi="Arial" w:cs="Arial"/>
        </w:rPr>
        <w:t xml:space="preserve"> The fixed and random effects models were also compared using the Deviance Information Criterion (DIC), which is equal to the sum of the posterior mean of the residual deviance and the effective number of parameters. Lower values are preferred and differences of 5 points were considered meaningful</w:t>
      </w:r>
      <w:r>
        <w:rPr>
          <w:rFonts w:ascii="Arial" w:hAnsi="Arial" w:cs="Arial"/>
        </w:rPr>
        <w:t>.</w:t>
      </w:r>
      <w:r w:rsidR="00E45CE9" w:rsidRPr="00E45CE9">
        <w:rPr>
          <w:rFonts w:ascii="Arial" w:hAnsi="Arial" w:cs="Arial"/>
          <w:vertAlign w:val="superscript"/>
        </w:rPr>
        <w:t>5</w:t>
      </w:r>
      <w:r w:rsidRPr="004B02BC">
        <w:rPr>
          <w:rFonts w:ascii="Arial" w:hAnsi="Arial" w:cs="Arial"/>
        </w:rPr>
        <w:t xml:space="preserve"> Finally, the posterior distribution of the between-study standard deviation (SD) was also considered when determining if heterogeneity should be captured by a random effects model. The model with </w:t>
      </w:r>
      <w:r w:rsidR="00DF604F">
        <w:rPr>
          <w:rFonts w:ascii="Arial" w:hAnsi="Arial" w:cs="Arial"/>
        </w:rPr>
        <w:t xml:space="preserve">lowest DIC was selected as </w:t>
      </w:r>
      <w:r w:rsidRPr="004B02BC">
        <w:rPr>
          <w:rFonts w:ascii="Arial" w:hAnsi="Arial" w:cs="Arial"/>
        </w:rPr>
        <w:t xml:space="preserve">the base-case NMA model. Model fit statistics for the fixed and random-effects models are summarised in Table </w:t>
      </w:r>
      <w:r w:rsidR="0071559A">
        <w:rPr>
          <w:rFonts w:ascii="Arial" w:hAnsi="Arial" w:cs="Arial"/>
        </w:rPr>
        <w:t>A</w:t>
      </w:r>
      <w:r w:rsidRPr="004B02BC">
        <w:rPr>
          <w:rFonts w:ascii="Arial" w:hAnsi="Arial" w:cs="Arial"/>
        </w:rPr>
        <w:t>1</w:t>
      </w:r>
      <w:r w:rsidR="007B72D3">
        <w:rPr>
          <w:rFonts w:ascii="Arial" w:hAnsi="Arial" w:cs="Arial"/>
        </w:rPr>
        <w:t>.</w:t>
      </w:r>
      <w:r w:rsidRPr="004B02BC">
        <w:rPr>
          <w:rFonts w:ascii="Arial" w:hAnsi="Arial" w:cs="Arial"/>
        </w:rPr>
        <w:t xml:space="preserve"> </w:t>
      </w:r>
    </w:p>
    <w:p w14:paraId="6F2C04B9" w14:textId="744BC567" w:rsidR="00DF604F" w:rsidRDefault="00DF604F" w:rsidP="00E95AC0">
      <w:pPr>
        <w:spacing w:before="120" w:after="120" w:line="480" w:lineRule="auto"/>
        <w:rPr>
          <w:rFonts w:ascii="Arial" w:hAnsi="Arial" w:cs="Arial"/>
        </w:rPr>
      </w:pPr>
      <w:r>
        <w:rPr>
          <w:rFonts w:ascii="Arial" w:hAnsi="Arial" w:cs="Arial"/>
        </w:rPr>
        <w:t>The random</w:t>
      </w:r>
      <w:r w:rsidRPr="004B02BC">
        <w:rPr>
          <w:rFonts w:ascii="Arial" w:hAnsi="Arial" w:cs="Arial"/>
        </w:rPr>
        <w:t xml:space="preserve"> effect</w:t>
      </w:r>
      <w:r>
        <w:rPr>
          <w:rFonts w:ascii="Arial" w:hAnsi="Arial" w:cs="Arial"/>
        </w:rPr>
        <w:t>s</w:t>
      </w:r>
      <w:r w:rsidRPr="004B02BC">
        <w:rPr>
          <w:rFonts w:ascii="Arial" w:hAnsi="Arial" w:cs="Arial"/>
        </w:rPr>
        <w:t xml:space="preserve"> model had more favourable fit to the data, therefore all analyses are based on that model</w:t>
      </w:r>
      <w:r>
        <w:rPr>
          <w:rFonts w:ascii="Arial" w:hAnsi="Arial" w:cs="Arial"/>
        </w:rPr>
        <w:t>.</w:t>
      </w:r>
    </w:p>
    <w:p w14:paraId="06BE2878" w14:textId="77777777" w:rsidR="00DF604F" w:rsidRDefault="00DF604F">
      <w:pPr>
        <w:rPr>
          <w:rFonts w:ascii="Arial" w:hAnsi="Arial" w:cs="Arial"/>
          <w:b/>
        </w:rPr>
      </w:pPr>
      <w:r>
        <w:rPr>
          <w:rFonts w:ascii="Arial" w:hAnsi="Arial" w:cs="Arial"/>
          <w:b/>
        </w:rPr>
        <w:br w:type="page"/>
      </w:r>
    </w:p>
    <w:p w14:paraId="48232F6D" w14:textId="27A268F7" w:rsidR="004B02BC" w:rsidRPr="00107EF1" w:rsidRDefault="004B02BC" w:rsidP="004B02BC">
      <w:pPr>
        <w:spacing w:before="120" w:after="120" w:line="480" w:lineRule="auto"/>
        <w:rPr>
          <w:rFonts w:cs="Arial"/>
          <w:b/>
        </w:rPr>
      </w:pPr>
      <w:r w:rsidRPr="00107EF1">
        <w:rPr>
          <w:rFonts w:cs="Arial"/>
          <w:b/>
        </w:rPr>
        <w:t xml:space="preserve">Table </w:t>
      </w:r>
      <w:r w:rsidR="0071559A" w:rsidRPr="00107EF1">
        <w:rPr>
          <w:rFonts w:cs="Arial"/>
          <w:b/>
        </w:rPr>
        <w:t>A</w:t>
      </w:r>
      <w:r w:rsidRPr="00107EF1">
        <w:rPr>
          <w:rFonts w:cs="Arial"/>
          <w:b/>
        </w:rPr>
        <w:t>1. NMA model fit statistics</w:t>
      </w:r>
      <w:r w:rsidR="0030233E" w:rsidRPr="00107EF1">
        <w:rPr>
          <w:rFonts w:cs="Arial"/>
          <w:b/>
        </w:rPr>
        <w:t>.</w:t>
      </w:r>
    </w:p>
    <w:tbl>
      <w:tblPr>
        <w:tblStyle w:val="PlainTable41"/>
        <w:tblW w:w="0" w:type="auto"/>
        <w:tblBorders>
          <w:top w:val="single" w:sz="12" w:space="0" w:color="auto"/>
          <w:bottom w:val="single" w:sz="12" w:space="0" w:color="auto"/>
        </w:tblBorders>
        <w:shd w:val="clear" w:color="auto" w:fill="FFFFFF" w:themeFill="background1"/>
        <w:tblLook w:val="04A0" w:firstRow="1" w:lastRow="0" w:firstColumn="1" w:lastColumn="0" w:noHBand="0" w:noVBand="1"/>
      </w:tblPr>
      <w:tblGrid>
        <w:gridCol w:w="2122"/>
        <w:gridCol w:w="2126"/>
        <w:gridCol w:w="1191"/>
        <w:gridCol w:w="941"/>
        <w:gridCol w:w="2690"/>
      </w:tblGrid>
      <w:tr w:rsidR="008A7F03" w:rsidRPr="0030233E" w14:paraId="1AA44D08" w14:textId="77777777" w:rsidTr="00107EF1">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tcBorders>
              <w:top w:val="single" w:sz="12" w:space="0" w:color="auto"/>
              <w:bottom w:val="single" w:sz="4" w:space="0" w:color="auto"/>
            </w:tcBorders>
            <w:shd w:val="clear" w:color="auto" w:fill="FFFFFF" w:themeFill="background1"/>
          </w:tcPr>
          <w:p w14:paraId="08DF4C68" w14:textId="77777777" w:rsidR="004B02BC" w:rsidRPr="00107EF1" w:rsidRDefault="004B02BC" w:rsidP="00AC1E70">
            <w:pPr>
              <w:rPr>
                <w:rFonts w:cs="Arial"/>
                <w:b w:val="0"/>
              </w:rPr>
            </w:pPr>
            <w:r w:rsidRPr="00107EF1">
              <w:rPr>
                <w:rFonts w:cs="Arial"/>
              </w:rPr>
              <w:t>Model</w:t>
            </w:r>
          </w:p>
        </w:tc>
        <w:tc>
          <w:tcPr>
            <w:tcW w:w="2126" w:type="dxa"/>
            <w:tcBorders>
              <w:top w:val="single" w:sz="12" w:space="0" w:color="auto"/>
              <w:bottom w:val="single" w:sz="4" w:space="0" w:color="auto"/>
            </w:tcBorders>
            <w:shd w:val="clear" w:color="auto" w:fill="FFFFFF" w:themeFill="background1"/>
          </w:tcPr>
          <w:p w14:paraId="7982E328" w14:textId="3DEA3761" w:rsidR="004B02BC" w:rsidRPr="00107EF1" w:rsidRDefault="004B02BC" w:rsidP="00AC1E70">
            <w:pPr>
              <w:cnfStyle w:val="100000000000" w:firstRow="1" w:lastRow="0" w:firstColumn="0" w:lastColumn="0" w:oddVBand="0" w:evenVBand="0" w:oddHBand="0" w:evenHBand="0" w:firstRowFirstColumn="0" w:firstRowLastColumn="0" w:lastRowFirstColumn="0" w:lastRowLastColumn="0"/>
              <w:rPr>
                <w:rFonts w:cs="Arial"/>
                <w:b w:val="0"/>
              </w:rPr>
            </w:pPr>
            <w:r w:rsidRPr="00107EF1">
              <w:rPr>
                <w:rFonts w:cs="Arial"/>
              </w:rPr>
              <w:t>Between-study standard deviation (</w:t>
            </w:r>
            <w:r w:rsidR="000611DF" w:rsidRPr="00107EF1">
              <w:rPr>
                <w:rFonts w:cs="Arial"/>
              </w:rPr>
              <w:t>m</w:t>
            </w:r>
            <w:r w:rsidR="00EC1FCB" w:rsidRPr="00107EF1">
              <w:rPr>
                <w:rFonts w:cs="Arial"/>
              </w:rPr>
              <w:t>edian</w:t>
            </w:r>
            <w:r w:rsidR="000611DF" w:rsidRPr="00107EF1">
              <w:rPr>
                <w:rFonts w:cs="Arial"/>
              </w:rPr>
              <w:t xml:space="preserve">, </w:t>
            </w:r>
            <w:r w:rsidRPr="00107EF1">
              <w:rPr>
                <w:rFonts w:cs="Arial"/>
              </w:rPr>
              <w:t>95% CrI)</w:t>
            </w:r>
          </w:p>
        </w:tc>
        <w:tc>
          <w:tcPr>
            <w:tcW w:w="1191" w:type="dxa"/>
            <w:tcBorders>
              <w:top w:val="single" w:sz="12" w:space="0" w:color="auto"/>
              <w:bottom w:val="single" w:sz="4" w:space="0" w:color="auto"/>
            </w:tcBorders>
            <w:shd w:val="clear" w:color="auto" w:fill="FFFFFF" w:themeFill="background1"/>
          </w:tcPr>
          <w:p w14:paraId="2D516A45" w14:textId="77777777" w:rsidR="004B02BC" w:rsidRPr="00107EF1" w:rsidRDefault="004B02BC" w:rsidP="00AC1E70">
            <w:pPr>
              <w:cnfStyle w:val="100000000000" w:firstRow="1" w:lastRow="0" w:firstColumn="0" w:lastColumn="0" w:oddVBand="0" w:evenVBand="0" w:oddHBand="0" w:evenHBand="0" w:firstRowFirstColumn="0" w:firstRowLastColumn="0" w:lastRowFirstColumn="0" w:lastRowLastColumn="0"/>
              <w:rPr>
                <w:rFonts w:cs="Arial"/>
                <w:b w:val="0"/>
              </w:rPr>
            </w:pPr>
            <w:r w:rsidRPr="00107EF1">
              <w:rPr>
                <w:rFonts w:cs="Arial"/>
              </w:rPr>
              <w:t>Residual deviance</w:t>
            </w:r>
            <w:r w:rsidRPr="00107EF1">
              <w:rPr>
                <w:rFonts w:cs="Arial"/>
                <w:vertAlign w:val="superscript"/>
              </w:rPr>
              <w:t>1</w:t>
            </w:r>
          </w:p>
        </w:tc>
        <w:tc>
          <w:tcPr>
            <w:tcW w:w="0" w:type="auto"/>
            <w:tcBorders>
              <w:top w:val="single" w:sz="12" w:space="0" w:color="auto"/>
              <w:bottom w:val="single" w:sz="4" w:space="0" w:color="auto"/>
            </w:tcBorders>
            <w:shd w:val="clear" w:color="auto" w:fill="FFFFFF" w:themeFill="background1"/>
          </w:tcPr>
          <w:p w14:paraId="2766B2E8" w14:textId="77777777" w:rsidR="004B02BC" w:rsidRPr="00107EF1" w:rsidRDefault="004B02BC" w:rsidP="00AC1E70">
            <w:pPr>
              <w:cnfStyle w:val="100000000000" w:firstRow="1" w:lastRow="0" w:firstColumn="0" w:lastColumn="0" w:oddVBand="0" w:evenVBand="0" w:oddHBand="0" w:evenHBand="0" w:firstRowFirstColumn="0" w:firstRowLastColumn="0" w:lastRowFirstColumn="0" w:lastRowLastColumn="0"/>
              <w:rPr>
                <w:rFonts w:cs="Arial"/>
                <w:b w:val="0"/>
              </w:rPr>
            </w:pPr>
            <w:r w:rsidRPr="00107EF1">
              <w:rPr>
                <w:rFonts w:cs="Arial"/>
              </w:rPr>
              <w:t>DIC</w:t>
            </w:r>
          </w:p>
        </w:tc>
        <w:tc>
          <w:tcPr>
            <w:tcW w:w="0" w:type="auto"/>
            <w:tcBorders>
              <w:top w:val="single" w:sz="12" w:space="0" w:color="auto"/>
              <w:bottom w:val="single" w:sz="4" w:space="0" w:color="auto"/>
            </w:tcBorders>
            <w:shd w:val="clear" w:color="auto" w:fill="FFFFFF" w:themeFill="background1"/>
          </w:tcPr>
          <w:p w14:paraId="29EA3FF4" w14:textId="77777777" w:rsidR="004B02BC" w:rsidRPr="00107EF1" w:rsidRDefault="008A7F03" w:rsidP="00AC1E70">
            <w:pPr>
              <w:cnfStyle w:val="100000000000" w:firstRow="1" w:lastRow="0" w:firstColumn="0" w:lastColumn="0" w:oddVBand="0" w:evenVBand="0" w:oddHBand="0" w:evenHBand="0" w:firstRowFirstColumn="0" w:firstRowLastColumn="0" w:lastRowFirstColumn="0" w:lastRowLastColumn="0"/>
              <w:rPr>
                <w:rFonts w:cs="Arial"/>
                <w:b w:val="0"/>
              </w:rPr>
            </w:pPr>
            <w:r w:rsidRPr="00107EF1">
              <w:rPr>
                <w:rFonts w:cs="Arial"/>
              </w:rPr>
              <w:t xml:space="preserve">Iterations </w:t>
            </w:r>
          </w:p>
        </w:tc>
      </w:tr>
      <w:tr w:rsidR="008A7F03" w:rsidRPr="0030233E" w14:paraId="273D0855" w14:textId="77777777" w:rsidTr="00107EF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tcBorders>
              <w:top w:val="single" w:sz="4" w:space="0" w:color="auto"/>
            </w:tcBorders>
            <w:shd w:val="clear" w:color="auto" w:fill="FFFFFF" w:themeFill="background1"/>
          </w:tcPr>
          <w:p w14:paraId="2C2BFA22" w14:textId="77777777" w:rsidR="004B02BC" w:rsidRPr="00107EF1" w:rsidRDefault="004B02BC" w:rsidP="00AC1E70">
            <w:pPr>
              <w:rPr>
                <w:rFonts w:cs="Arial"/>
              </w:rPr>
            </w:pPr>
            <w:r w:rsidRPr="00107EF1">
              <w:rPr>
                <w:rFonts w:cs="Arial"/>
              </w:rPr>
              <w:t>Fixed effect – consistency model</w:t>
            </w:r>
          </w:p>
        </w:tc>
        <w:tc>
          <w:tcPr>
            <w:tcW w:w="2126" w:type="dxa"/>
            <w:tcBorders>
              <w:top w:val="single" w:sz="4" w:space="0" w:color="auto"/>
            </w:tcBorders>
            <w:shd w:val="clear" w:color="auto" w:fill="FFFFFF" w:themeFill="background1"/>
          </w:tcPr>
          <w:p w14:paraId="2E27B61B" w14:textId="77777777" w:rsidR="004B02BC" w:rsidRPr="00107EF1" w:rsidRDefault="004B02BC" w:rsidP="00AC1E70">
            <w:pPr>
              <w:cnfStyle w:val="000000100000" w:firstRow="0" w:lastRow="0" w:firstColumn="0" w:lastColumn="0" w:oddVBand="0" w:evenVBand="0" w:oddHBand="1" w:evenHBand="0" w:firstRowFirstColumn="0" w:firstRowLastColumn="0" w:lastRowFirstColumn="0" w:lastRowLastColumn="0"/>
              <w:rPr>
                <w:rFonts w:cs="Arial"/>
              </w:rPr>
            </w:pPr>
            <w:r w:rsidRPr="00107EF1">
              <w:rPr>
                <w:rFonts w:cs="Arial"/>
              </w:rPr>
              <w:t>---</w:t>
            </w:r>
          </w:p>
        </w:tc>
        <w:tc>
          <w:tcPr>
            <w:tcW w:w="1191" w:type="dxa"/>
            <w:tcBorders>
              <w:top w:val="single" w:sz="4" w:space="0" w:color="auto"/>
            </w:tcBorders>
            <w:shd w:val="clear" w:color="auto" w:fill="FFFFFF" w:themeFill="background1"/>
          </w:tcPr>
          <w:p w14:paraId="4481F5C9" w14:textId="77777777" w:rsidR="004B02BC" w:rsidRPr="00107EF1" w:rsidRDefault="004B02BC" w:rsidP="00AC1E70">
            <w:pPr>
              <w:cnfStyle w:val="000000100000" w:firstRow="0" w:lastRow="0" w:firstColumn="0" w:lastColumn="0" w:oddVBand="0" w:evenVBand="0" w:oddHBand="1" w:evenHBand="0" w:firstRowFirstColumn="0" w:firstRowLastColumn="0" w:lastRowFirstColumn="0" w:lastRowLastColumn="0"/>
              <w:rPr>
                <w:rFonts w:cs="Arial"/>
              </w:rPr>
            </w:pPr>
            <w:r w:rsidRPr="00107EF1">
              <w:rPr>
                <w:rFonts w:cs="Arial"/>
              </w:rPr>
              <w:t>112.5</w:t>
            </w:r>
          </w:p>
        </w:tc>
        <w:tc>
          <w:tcPr>
            <w:tcW w:w="0" w:type="auto"/>
            <w:tcBorders>
              <w:top w:val="single" w:sz="4" w:space="0" w:color="auto"/>
            </w:tcBorders>
            <w:shd w:val="clear" w:color="auto" w:fill="FFFFFF" w:themeFill="background1"/>
          </w:tcPr>
          <w:p w14:paraId="48BF00E7" w14:textId="77777777" w:rsidR="004B02BC" w:rsidRPr="00107EF1" w:rsidRDefault="004B02BC" w:rsidP="00AC1E70">
            <w:pPr>
              <w:cnfStyle w:val="000000100000" w:firstRow="0" w:lastRow="0" w:firstColumn="0" w:lastColumn="0" w:oddVBand="0" w:evenVBand="0" w:oddHBand="1" w:evenHBand="0" w:firstRowFirstColumn="0" w:firstRowLastColumn="0" w:lastRowFirstColumn="0" w:lastRowLastColumn="0"/>
              <w:rPr>
                <w:rFonts w:cs="Arial"/>
              </w:rPr>
            </w:pPr>
            <w:r w:rsidRPr="00107EF1">
              <w:rPr>
                <w:rFonts w:cs="Arial"/>
              </w:rPr>
              <w:t>357.487</w:t>
            </w:r>
          </w:p>
        </w:tc>
        <w:tc>
          <w:tcPr>
            <w:tcW w:w="0" w:type="auto"/>
            <w:tcBorders>
              <w:top w:val="single" w:sz="4" w:space="0" w:color="auto"/>
            </w:tcBorders>
            <w:shd w:val="clear" w:color="auto" w:fill="FFFFFF" w:themeFill="background1"/>
          </w:tcPr>
          <w:p w14:paraId="6292726F" w14:textId="77777777" w:rsidR="004B02BC" w:rsidRPr="00107EF1" w:rsidRDefault="008A7F03" w:rsidP="008A7F03">
            <w:pPr>
              <w:cnfStyle w:val="000000100000" w:firstRow="0" w:lastRow="0" w:firstColumn="0" w:lastColumn="0" w:oddVBand="0" w:evenVBand="0" w:oddHBand="1" w:evenHBand="0" w:firstRowFirstColumn="0" w:firstRowLastColumn="0" w:lastRowFirstColumn="0" w:lastRowLastColumn="0"/>
              <w:rPr>
                <w:rFonts w:cs="Arial"/>
              </w:rPr>
            </w:pPr>
            <w:r w:rsidRPr="00107EF1">
              <w:rPr>
                <w:rFonts w:cs="Arial"/>
              </w:rPr>
              <w:t>50,000 on 3 chains after a burn-in of 50,000</w:t>
            </w:r>
          </w:p>
        </w:tc>
      </w:tr>
      <w:tr w:rsidR="008A7F03" w:rsidRPr="0030233E" w14:paraId="47DC38FB" w14:textId="77777777" w:rsidTr="00107EF1">
        <w:trPr>
          <w:trHeight w:val="567"/>
        </w:trPr>
        <w:tc>
          <w:tcPr>
            <w:cnfStyle w:val="001000000000" w:firstRow="0" w:lastRow="0" w:firstColumn="1" w:lastColumn="0" w:oddVBand="0" w:evenVBand="0" w:oddHBand="0" w:evenHBand="0" w:firstRowFirstColumn="0" w:firstRowLastColumn="0" w:lastRowFirstColumn="0" w:lastRowLastColumn="0"/>
            <w:tcW w:w="2122" w:type="dxa"/>
            <w:shd w:val="clear" w:color="auto" w:fill="FFFFFF" w:themeFill="background1"/>
          </w:tcPr>
          <w:p w14:paraId="6B756FF4" w14:textId="77777777" w:rsidR="004B02BC" w:rsidRPr="00107EF1" w:rsidRDefault="004B02BC" w:rsidP="00AC1E70">
            <w:pPr>
              <w:rPr>
                <w:rFonts w:cs="Arial"/>
              </w:rPr>
            </w:pPr>
            <w:r w:rsidRPr="00107EF1">
              <w:rPr>
                <w:rFonts w:cs="Arial"/>
              </w:rPr>
              <w:t>Random effects – consistency model</w:t>
            </w:r>
          </w:p>
        </w:tc>
        <w:tc>
          <w:tcPr>
            <w:tcW w:w="2126" w:type="dxa"/>
            <w:shd w:val="clear" w:color="auto" w:fill="FFFFFF" w:themeFill="background1"/>
          </w:tcPr>
          <w:p w14:paraId="1354E3FF" w14:textId="77777777" w:rsidR="004B02BC" w:rsidRPr="00107EF1" w:rsidRDefault="004B02BC" w:rsidP="00AC1E70">
            <w:pPr>
              <w:cnfStyle w:val="000000000000" w:firstRow="0" w:lastRow="0" w:firstColumn="0" w:lastColumn="0" w:oddVBand="0" w:evenVBand="0" w:oddHBand="0" w:evenHBand="0" w:firstRowFirstColumn="0" w:firstRowLastColumn="0" w:lastRowFirstColumn="0" w:lastRowLastColumn="0"/>
              <w:rPr>
                <w:rFonts w:cs="Arial"/>
              </w:rPr>
            </w:pPr>
            <w:r w:rsidRPr="00107EF1">
              <w:rPr>
                <w:rFonts w:cs="Arial"/>
              </w:rPr>
              <w:t>0.63 (0.38, 0.97)</w:t>
            </w:r>
          </w:p>
        </w:tc>
        <w:tc>
          <w:tcPr>
            <w:tcW w:w="1191" w:type="dxa"/>
            <w:shd w:val="clear" w:color="auto" w:fill="FFFFFF" w:themeFill="background1"/>
          </w:tcPr>
          <w:p w14:paraId="3ABB66F5" w14:textId="77777777" w:rsidR="004B02BC" w:rsidRPr="00107EF1" w:rsidRDefault="004B02BC" w:rsidP="00AC1E70">
            <w:pPr>
              <w:cnfStyle w:val="000000000000" w:firstRow="0" w:lastRow="0" w:firstColumn="0" w:lastColumn="0" w:oddVBand="0" w:evenVBand="0" w:oddHBand="0" w:evenHBand="0" w:firstRowFirstColumn="0" w:firstRowLastColumn="0" w:lastRowFirstColumn="0" w:lastRowLastColumn="0"/>
              <w:rPr>
                <w:rFonts w:cs="Arial"/>
              </w:rPr>
            </w:pPr>
            <w:r w:rsidRPr="00107EF1">
              <w:rPr>
                <w:rFonts w:cs="Arial"/>
              </w:rPr>
              <w:t>51.91</w:t>
            </w:r>
          </w:p>
        </w:tc>
        <w:tc>
          <w:tcPr>
            <w:tcW w:w="0" w:type="auto"/>
            <w:shd w:val="clear" w:color="auto" w:fill="FFFFFF" w:themeFill="background1"/>
          </w:tcPr>
          <w:p w14:paraId="42699D1F" w14:textId="77777777" w:rsidR="004B02BC" w:rsidRPr="00107EF1" w:rsidRDefault="004B02BC" w:rsidP="00AC1E70">
            <w:pPr>
              <w:cnfStyle w:val="000000000000" w:firstRow="0" w:lastRow="0" w:firstColumn="0" w:lastColumn="0" w:oddVBand="0" w:evenVBand="0" w:oddHBand="0" w:evenHBand="0" w:firstRowFirstColumn="0" w:firstRowLastColumn="0" w:lastRowFirstColumn="0" w:lastRowLastColumn="0"/>
              <w:rPr>
                <w:rFonts w:cs="Arial"/>
              </w:rPr>
            </w:pPr>
            <w:r w:rsidRPr="00107EF1">
              <w:rPr>
                <w:rFonts w:cs="Arial"/>
              </w:rPr>
              <w:t>309.925</w:t>
            </w:r>
          </w:p>
        </w:tc>
        <w:tc>
          <w:tcPr>
            <w:tcW w:w="0" w:type="auto"/>
            <w:shd w:val="clear" w:color="auto" w:fill="FFFFFF" w:themeFill="background1"/>
          </w:tcPr>
          <w:p w14:paraId="68BD791D" w14:textId="77777777" w:rsidR="004B02BC" w:rsidRPr="00107EF1" w:rsidRDefault="008A7F03" w:rsidP="00AC1E70">
            <w:pPr>
              <w:cnfStyle w:val="000000000000" w:firstRow="0" w:lastRow="0" w:firstColumn="0" w:lastColumn="0" w:oddVBand="0" w:evenVBand="0" w:oddHBand="0" w:evenHBand="0" w:firstRowFirstColumn="0" w:firstRowLastColumn="0" w:lastRowFirstColumn="0" w:lastRowLastColumn="0"/>
              <w:rPr>
                <w:rFonts w:cs="Arial"/>
              </w:rPr>
            </w:pPr>
            <w:r w:rsidRPr="00107EF1">
              <w:rPr>
                <w:rFonts w:cs="Arial"/>
              </w:rPr>
              <w:t>50,000 on 3 chains after a burn-in of 50,000</w:t>
            </w:r>
          </w:p>
        </w:tc>
      </w:tr>
      <w:tr w:rsidR="008A7F03" w:rsidRPr="0030233E" w14:paraId="013D44EC" w14:textId="77777777" w:rsidTr="00107EF1">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2122" w:type="dxa"/>
            <w:shd w:val="clear" w:color="auto" w:fill="FFFFFF" w:themeFill="background1"/>
          </w:tcPr>
          <w:p w14:paraId="6682E127" w14:textId="77777777" w:rsidR="004B02BC" w:rsidRPr="00107EF1" w:rsidRDefault="004B02BC" w:rsidP="00AC1E70">
            <w:pPr>
              <w:rPr>
                <w:rFonts w:cs="Arial"/>
              </w:rPr>
            </w:pPr>
            <w:r w:rsidRPr="00107EF1">
              <w:rPr>
                <w:rFonts w:cs="Arial"/>
              </w:rPr>
              <w:t>Random effects - inconsistency</w:t>
            </w:r>
          </w:p>
        </w:tc>
        <w:tc>
          <w:tcPr>
            <w:tcW w:w="2126" w:type="dxa"/>
            <w:shd w:val="clear" w:color="auto" w:fill="FFFFFF" w:themeFill="background1"/>
          </w:tcPr>
          <w:p w14:paraId="46048B8E" w14:textId="77777777" w:rsidR="004B02BC" w:rsidRPr="00107EF1" w:rsidRDefault="004B02BC" w:rsidP="00AC1E70">
            <w:pPr>
              <w:cnfStyle w:val="000000100000" w:firstRow="0" w:lastRow="0" w:firstColumn="0" w:lastColumn="0" w:oddVBand="0" w:evenVBand="0" w:oddHBand="1" w:evenHBand="0" w:firstRowFirstColumn="0" w:firstRowLastColumn="0" w:lastRowFirstColumn="0" w:lastRowLastColumn="0"/>
              <w:rPr>
                <w:rFonts w:cs="Arial"/>
              </w:rPr>
            </w:pPr>
            <w:r w:rsidRPr="00107EF1">
              <w:rPr>
                <w:rFonts w:cs="Arial"/>
              </w:rPr>
              <w:t>0.66 (0.42, 1.06)</w:t>
            </w:r>
          </w:p>
        </w:tc>
        <w:tc>
          <w:tcPr>
            <w:tcW w:w="1191" w:type="dxa"/>
            <w:shd w:val="clear" w:color="auto" w:fill="FFFFFF" w:themeFill="background1"/>
          </w:tcPr>
          <w:p w14:paraId="376AA020" w14:textId="77777777" w:rsidR="004B02BC" w:rsidRPr="00107EF1" w:rsidRDefault="004B02BC" w:rsidP="00AC1E70">
            <w:pPr>
              <w:cnfStyle w:val="000000100000" w:firstRow="0" w:lastRow="0" w:firstColumn="0" w:lastColumn="0" w:oddVBand="0" w:evenVBand="0" w:oddHBand="1" w:evenHBand="0" w:firstRowFirstColumn="0" w:firstRowLastColumn="0" w:lastRowFirstColumn="0" w:lastRowLastColumn="0"/>
              <w:rPr>
                <w:rFonts w:cs="Arial"/>
              </w:rPr>
            </w:pPr>
            <w:r w:rsidRPr="00107EF1">
              <w:rPr>
                <w:rFonts w:cs="Arial"/>
              </w:rPr>
              <w:t>51.81</w:t>
            </w:r>
          </w:p>
        </w:tc>
        <w:tc>
          <w:tcPr>
            <w:tcW w:w="0" w:type="auto"/>
            <w:shd w:val="clear" w:color="auto" w:fill="FFFFFF" w:themeFill="background1"/>
          </w:tcPr>
          <w:p w14:paraId="108DC7CA" w14:textId="77777777" w:rsidR="004B02BC" w:rsidRPr="00107EF1" w:rsidRDefault="004B02BC" w:rsidP="00AC1E70">
            <w:pPr>
              <w:cnfStyle w:val="000000100000" w:firstRow="0" w:lastRow="0" w:firstColumn="0" w:lastColumn="0" w:oddVBand="0" w:evenVBand="0" w:oddHBand="1" w:evenHBand="0" w:firstRowFirstColumn="0" w:firstRowLastColumn="0" w:lastRowFirstColumn="0" w:lastRowLastColumn="0"/>
              <w:rPr>
                <w:rFonts w:cs="Arial"/>
              </w:rPr>
            </w:pPr>
            <w:r w:rsidRPr="00107EF1">
              <w:rPr>
                <w:rFonts w:cs="Arial"/>
              </w:rPr>
              <w:t>310.837</w:t>
            </w:r>
          </w:p>
        </w:tc>
        <w:tc>
          <w:tcPr>
            <w:tcW w:w="0" w:type="auto"/>
            <w:shd w:val="clear" w:color="auto" w:fill="FFFFFF" w:themeFill="background1"/>
          </w:tcPr>
          <w:p w14:paraId="2A3653E5" w14:textId="77777777" w:rsidR="004B02BC" w:rsidRPr="00107EF1" w:rsidRDefault="008A7F03" w:rsidP="008A7F03">
            <w:pPr>
              <w:cnfStyle w:val="000000100000" w:firstRow="0" w:lastRow="0" w:firstColumn="0" w:lastColumn="0" w:oddVBand="0" w:evenVBand="0" w:oddHBand="1" w:evenHBand="0" w:firstRowFirstColumn="0" w:firstRowLastColumn="0" w:lastRowFirstColumn="0" w:lastRowLastColumn="0"/>
              <w:rPr>
                <w:rFonts w:cs="Arial"/>
              </w:rPr>
            </w:pPr>
            <w:r w:rsidRPr="00107EF1">
              <w:rPr>
                <w:rFonts w:cs="Arial"/>
              </w:rPr>
              <w:t>60,000 on 3 chains after a burn-in of 30,000</w:t>
            </w:r>
          </w:p>
        </w:tc>
      </w:tr>
    </w:tbl>
    <w:p w14:paraId="2689C536" w14:textId="77777777" w:rsidR="004B02BC" w:rsidRPr="00107EF1" w:rsidRDefault="004B02BC" w:rsidP="004B02BC">
      <w:pPr>
        <w:rPr>
          <w:rFonts w:cs="Arial"/>
          <w:i/>
        </w:rPr>
      </w:pPr>
      <w:r w:rsidRPr="00107EF1">
        <w:rPr>
          <w:rFonts w:cs="Arial"/>
          <w:i/>
        </w:rPr>
        <w:t>Note: CrI: credible interval; DIC: deviance information criterion</w:t>
      </w:r>
    </w:p>
    <w:p w14:paraId="0E5F7A4B" w14:textId="30E212C0" w:rsidR="004B02BC" w:rsidRPr="00107EF1" w:rsidRDefault="004B02BC" w:rsidP="004B02BC">
      <w:pPr>
        <w:rPr>
          <w:rFonts w:cs="Arial"/>
          <w:i/>
        </w:rPr>
      </w:pPr>
      <w:r w:rsidRPr="00107EF1">
        <w:rPr>
          <w:rFonts w:cs="Arial"/>
          <w:i/>
          <w:vertAlign w:val="superscript"/>
        </w:rPr>
        <w:t>1</w:t>
      </w:r>
      <w:r w:rsidRPr="00107EF1">
        <w:rPr>
          <w:rFonts w:cs="Arial"/>
          <w:i/>
        </w:rPr>
        <w:t xml:space="preserve">Compare </w:t>
      </w:r>
      <w:r w:rsidR="00A16270" w:rsidRPr="00107EF1">
        <w:rPr>
          <w:rFonts w:cs="Arial"/>
          <w:i/>
        </w:rPr>
        <w:t xml:space="preserve">to </w:t>
      </w:r>
      <w:r w:rsidRPr="00107EF1">
        <w:rPr>
          <w:rFonts w:cs="Arial"/>
          <w:i/>
        </w:rPr>
        <w:t>55 data points</w:t>
      </w:r>
    </w:p>
    <w:p w14:paraId="7FE34DC5" w14:textId="77777777" w:rsidR="00DF604F" w:rsidRDefault="00DF604F" w:rsidP="00DF604F">
      <w:pPr>
        <w:rPr>
          <w:rFonts w:ascii="Arial" w:hAnsi="Arial" w:cs="Arial"/>
          <w:b/>
          <w:i/>
        </w:rPr>
      </w:pPr>
    </w:p>
    <w:p w14:paraId="4E2B81CE" w14:textId="77777777" w:rsidR="007B72D3" w:rsidRPr="008A7F03" w:rsidRDefault="007B72D3" w:rsidP="00DF604F">
      <w:pPr>
        <w:rPr>
          <w:rFonts w:ascii="Arial" w:hAnsi="Arial" w:cs="Arial"/>
          <w:b/>
          <w:i/>
        </w:rPr>
      </w:pPr>
      <w:r w:rsidRPr="008A7F03">
        <w:rPr>
          <w:rFonts w:ascii="Arial" w:hAnsi="Arial" w:cs="Arial"/>
          <w:b/>
          <w:i/>
        </w:rPr>
        <w:t>Inconsistency checks</w:t>
      </w:r>
    </w:p>
    <w:p w14:paraId="32332A65" w14:textId="39139B59" w:rsidR="00BB3847" w:rsidRDefault="00BB3847" w:rsidP="00DF604F">
      <w:pPr>
        <w:spacing w:before="240" w:after="240" w:line="480" w:lineRule="auto"/>
        <w:rPr>
          <w:rFonts w:ascii="Arial" w:hAnsi="Arial" w:cs="Arial"/>
        </w:rPr>
      </w:pPr>
      <w:r w:rsidRPr="00BB3847">
        <w:rPr>
          <w:rFonts w:ascii="Arial" w:hAnsi="Arial" w:cs="Arial"/>
        </w:rPr>
        <w:t>A basic assumption of NMA is that direct and indirect evidence estimate the same parameter i.e. the evidence is consistent.</w:t>
      </w:r>
      <w:r w:rsidR="00E45CE9" w:rsidRPr="00E45CE9">
        <w:rPr>
          <w:rFonts w:ascii="Arial" w:hAnsi="Arial" w:cs="Arial"/>
          <w:vertAlign w:val="superscript"/>
        </w:rPr>
        <w:t>6</w:t>
      </w:r>
      <w:r w:rsidRPr="00BB3847">
        <w:rPr>
          <w:rFonts w:ascii="Arial" w:hAnsi="Arial" w:cs="Arial"/>
        </w:rPr>
        <w:t xml:space="preserve"> That is, the relative effect between A and B measured directly from an A versus B trial is the same as the relative effect between A and B estimated indirectly from A versus C and B versus C trials. Inconsistency arises when there is a conflict between direct evidence (from an A versus B trial) and indirect evidence (inferred from A versus C and B versus C trials).</w:t>
      </w:r>
      <w:r w:rsidR="00E45CE9" w:rsidRPr="00E45CE9">
        <w:rPr>
          <w:rFonts w:ascii="Arial" w:hAnsi="Arial" w:cs="Arial"/>
          <w:vertAlign w:val="superscript"/>
        </w:rPr>
        <w:t>7</w:t>
      </w:r>
      <w:r w:rsidRPr="00BB3847">
        <w:rPr>
          <w:rFonts w:ascii="Arial" w:hAnsi="Arial" w:cs="Arial"/>
        </w:rPr>
        <w:t xml:space="preserve"> </w:t>
      </w:r>
    </w:p>
    <w:p w14:paraId="761F8809" w14:textId="7DBB130C" w:rsidR="007B72D3" w:rsidRPr="00B82E25" w:rsidRDefault="00DF604F" w:rsidP="00DF604F">
      <w:pPr>
        <w:spacing w:before="240" w:after="240" w:line="480" w:lineRule="auto"/>
        <w:rPr>
          <w:rFonts w:ascii="Arial" w:hAnsi="Arial" w:cs="Arial"/>
        </w:rPr>
      </w:pPr>
      <w:r w:rsidRPr="00B82E25">
        <w:rPr>
          <w:rFonts w:ascii="Arial" w:hAnsi="Arial" w:cs="Arial"/>
        </w:rPr>
        <w:t xml:space="preserve">The purpose of this analysis was to assess the consistency assumption in the </w:t>
      </w:r>
      <w:r>
        <w:rPr>
          <w:rFonts w:ascii="Arial" w:hAnsi="Arial" w:cs="Arial"/>
        </w:rPr>
        <w:t>NMA model.</w:t>
      </w:r>
      <w:r w:rsidRPr="00DF604F">
        <w:rPr>
          <w:rFonts w:ascii="Arial" w:hAnsi="Arial" w:cs="Arial"/>
        </w:rPr>
        <w:t xml:space="preserve"> </w:t>
      </w:r>
      <w:r w:rsidRPr="00B82E25">
        <w:rPr>
          <w:rFonts w:ascii="Arial" w:hAnsi="Arial" w:cs="Arial"/>
        </w:rPr>
        <w:t xml:space="preserve">To determine if there is evidence of inconsistency, the selected </w:t>
      </w:r>
      <w:r>
        <w:rPr>
          <w:rFonts w:ascii="Arial" w:hAnsi="Arial" w:cs="Arial"/>
        </w:rPr>
        <w:t xml:space="preserve">base-case </w:t>
      </w:r>
      <w:r w:rsidRPr="00B82E25">
        <w:rPr>
          <w:rFonts w:ascii="Arial" w:hAnsi="Arial" w:cs="Arial"/>
        </w:rPr>
        <w:t>consistency model (fixed or random effects) was compared to an “inconsistency”, or unrelated mean effects, model</w:t>
      </w:r>
      <w:r w:rsidR="007B72D3" w:rsidRPr="00B82E25">
        <w:rPr>
          <w:rFonts w:ascii="Arial" w:hAnsi="Arial" w:cs="Arial"/>
        </w:rPr>
        <w:t>.</w:t>
      </w:r>
      <w:r w:rsidR="00E45CE9" w:rsidRPr="00E45CE9">
        <w:rPr>
          <w:rFonts w:ascii="Arial" w:hAnsi="Arial" w:cs="Arial"/>
          <w:vertAlign w:val="superscript"/>
        </w:rPr>
        <w:t>7</w:t>
      </w:r>
      <w:r w:rsidR="007B72D3">
        <w:rPr>
          <w:rFonts w:ascii="Arial" w:hAnsi="Arial" w:cs="Arial"/>
        </w:rPr>
        <w:t xml:space="preserve"> </w:t>
      </w:r>
      <w:r w:rsidR="007B72D3" w:rsidRPr="00B82E25">
        <w:rPr>
          <w:rFonts w:ascii="Arial" w:hAnsi="Arial" w:cs="Arial"/>
        </w:rPr>
        <w:t xml:space="preserve">The latter is equivalent to having separate, unrelated, meta-analyses for every pairwise contrast, </w:t>
      </w:r>
      <w:r w:rsidR="008F24BB" w:rsidRPr="008F24BB">
        <w:rPr>
          <w:rFonts w:ascii="Arial" w:hAnsi="Arial" w:cs="Arial"/>
        </w:rPr>
        <w:t>with a common between-study variance parameter in the case of random effects models</w:t>
      </w:r>
      <w:r w:rsidR="005A14A5">
        <w:rPr>
          <w:rFonts w:ascii="Arial" w:hAnsi="Arial" w:cs="Arial"/>
        </w:rPr>
        <w:t>.</w:t>
      </w:r>
    </w:p>
    <w:p w14:paraId="32B2B70F" w14:textId="5FE6D5B7" w:rsidR="007B72D3" w:rsidRDefault="007B72D3" w:rsidP="007B72D3">
      <w:pPr>
        <w:spacing w:line="480" w:lineRule="auto"/>
        <w:rPr>
          <w:rFonts w:ascii="Arial" w:hAnsi="Arial" w:cs="Arial"/>
        </w:rPr>
      </w:pPr>
      <w:r w:rsidRPr="00B82E25">
        <w:rPr>
          <w:rFonts w:ascii="Arial" w:hAnsi="Arial" w:cs="Arial"/>
        </w:rPr>
        <w:t>We performed further checks for evidence of incon</w:t>
      </w:r>
      <w:r w:rsidR="005A14A5">
        <w:rPr>
          <w:rFonts w:ascii="Arial" w:hAnsi="Arial" w:cs="Arial"/>
        </w:rPr>
        <w:t>sistency through node-splitting.</w:t>
      </w:r>
      <w:r w:rsidR="00E45CE9" w:rsidRPr="00E45CE9">
        <w:rPr>
          <w:rFonts w:ascii="Arial" w:hAnsi="Arial" w:cs="Arial"/>
          <w:vertAlign w:val="superscript"/>
        </w:rPr>
        <w:t>1,8,9</w:t>
      </w:r>
      <w:r w:rsidRPr="00B82E25">
        <w:rPr>
          <w:rFonts w:ascii="Arial" w:hAnsi="Arial" w:cs="Arial"/>
        </w:rPr>
        <w:t xml:space="preserve"> This method permits the direct and indirect evidence contributing to an estimate of a relative effect to be split and compared. </w:t>
      </w:r>
    </w:p>
    <w:p w14:paraId="0D25829C" w14:textId="77777777" w:rsidR="00DF604F" w:rsidRDefault="005A14A5" w:rsidP="005A14A5">
      <w:pPr>
        <w:spacing w:line="480" w:lineRule="auto"/>
        <w:rPr>
          <w:rFonts w:ascii="Arial" w:hAnsi="Arial" w:cs="Arial"/>
        </w:rPr>
      </w:pPr>
      <w:r w:rsidRPr="005A14A5">
        <w:rPr>
          <w:rFonts w:ascii="Arial" w:hAnsi="Arial" w:cs="Arial"/>
        </w:rPr>
        <w:t>Since there were closed loops of direct evidence within the network that were informed by at least 3 distinct sets of trials, inconsistency checks were possible</w:t>
      </w:r>
      <w:r w:rsidR="00DF604F">
        <w:rPr>
          <w:rFonts w:ascii="Arial" w:hAnsi="Arial" w:cs="Arial"/>
        </w:rPr>
        <w:t xml:space="preserve"> for recurrence (at the same site) outcome</w:t>
      </w:r>
      <w:r w:rsidRPr="005A14A5">
        <w:rPr>
          <w:rFonts w:ascii="Arial" w:hAnsi="Arial" w:cs="Arial"/>
        </w:rPr>
        <w:t xml:space="preserve">. </w:t>
      </w:r>
      <w:r w:rsidR="00DF604F">
        <w:rPr>
          <w:rFonts w:ascii="Arial" w:hAnsi="Arial" w:cs="Arial"/>
        </w:rPr>
        <w:t>For details on convergence see Table A1.</w:t>
      </w:r>
    </w:p>
    <w:p w14:paraId="531CFEC7" w14:textId="575B12E3" w:rsidR="005A14A5" w:rsidRPr="00E45CE9" w:rsidRDefault="005A14A5" w:rsidP="00E45CE9">
      <w:pPr>
        <w:spacing w:line="480" w:lineRule="auto"/>
        <w:rPr>
          <w:rFonts w:ascii="Arial" w:hAnsi="Arial" w:cs="Arial"/>
        </w:rPr>
      </w:pPr>
      <w:r w:rsidRPr="005A14A5">
        <w:rPr>
          <w:rFonts w:ascii="Arial" w:hAnsi="Arial" w:cs="Arial"/>
        </w:rPr>
        <w:t>No evidence of inconsistency was found through comparison of the consistency and inconsistency random effects models, as little difference was observed between the fit of the models</w:t>
      </w:r>
      <w:r>
        <w:rPr>
          <w:rFonts w:ascii="Arial" w:hAnsi="Arial" w:cs="Arial"/>
        </w:rPr>
        <w:t xml:space="preserve"> (Table </w:t>
      </w:r>
      <w:r w:rsidR="0071559A">
        <w:rPr>
          <w:rFonts w:ascii="Arial" w:hAnsi="Arial" w:cs="Arial"/>
        </w:rPr>
        <w:t>A</w:t>
      </w:r>
      <w:r>
        <w:rPr>
          <w:rFonts w:ascii="Arial" w:hAnsi="Arial" w:cs="Arial"/>
        </w:rPr>
        <w:t>1)</w:t>
      </w:r>
      <w:r w:rsidRPr="005A14A5">
        <w:rPr>
          <w:rFonts w:ascii="Arial" w:hAnsi="Arial" w:cs="Arial"/>
        </w:rPr>
        <w:t xml:space="preserve">. The area below the line of equality in </w:t>
      </w:r>
      <w:r>
        <w:rPr>
          <w:rFonts w:ascii="Arial" w:hAnsi="Arial" w:cs="Arial"/>
        </w:rPr>
        <w:t xml:space="preserve">Figure </w:t>
      </w:r>
      <w:r w:rsidR="0071559A">
        <w:rPr>
          <w:rFonts w:ascii="Arial" w:hAnsi="Arial" w:cs="Arial"/>
        </w:rPr>
        <w:t>A</w:t>
      </w:r>
      <w:r>
        <w:rPr>
          <w:rFonts w:ascii="Arial" w:hAnsi="Arial" w:cs="Arial"/>
        </w:rPr>
        <w:t>1</w:t>
      </w:r>
      <w:r w:rsidRPr="005A14A5">
        <w:rPr>
          <w:rFonts w:ascii="Arial" w:hAnsi="Arial" w:cs="Arial"/>
        </w:rPr>
        <w:t xml:space="preserve"> highlights where the inconsistency model better predicted data points and the improvements were minimal. The additional parameters in the inconsistency model, which </w:t>
      </w:r>
      <w:r w:rsidR="008F24BB">
        <w:rPr>
          <w:rFonts w:ascii="Arial" w:hAnsi="Arial" w:cs="Arial"/>
        </w:rPr>
        <w:t>reduces</w:t>
      </w:r>
      <w:r w:rsidRPr="005A14A5">
        <w:rPr>
          <w:rFonts w:ascii="Arial" w:hAnsi="Arial" w:cs="Arial"/>
        </w:rPr>
        <w:t xml:space="preserve"> variation between treatment contrasts, did not result in a decrease in the between-study heterogeneity </w:t>
      </w:r>
      <w:r>
        <w:rPr>
          <w:rFonts w:ascii="Arial" w:hAnsi="Arial" w:cs="Arial"/>
        </w:rPr>
        <w:t xml:space="preserve">(Table </w:t>
      </w:r>
      <w:r w:rsidR="0071559A">
        <w:rPr>
          <w:rFonts w:ascii="Arial" w:hAnsi="Arial" w:cs="Arial"/>
        </w:rPr>
        <w:t>A</w:t>
      </w:r>
      <w:r>
        <w:rPr>
          <w:rFonts w:ascii="Arial" w:hAnsi="Arial" w:cs="Arial"/>
        </w:rPr>
        <w:t>1)</w:t>
      </w:r>
      <w:r w:rsidR="00E45CE9">
        <w:rPr>
          <w:rFonts w:ascii="Arial" w:hAnsi="Arial" w:cs="Arial"/>
        </w:rPr>
        <w:t xml:space="preserve">. </w:t>
      </w:r>
    </w:p>
    <w:p w14:paraId="1A670145" w14:textId="77777777" w:rsidR="005A14A5" w:rsidRPr="00784395" w:rsidRDefault="005A14A5" w:rsidP="005A14A5">
      <w:pPr>
        <w:keepNext/>
        <w:rPr>
          <w:rFonts w:cstheme="minorHAnsi"/>
          <w:b/>
        </w:rPr>
      </w:pPr>
      <w:bookmarkStart w:id="3" w:name="_Ref522891306"/>
      <w:bookmarkStart w:id="4" w:name="_Toc522894840"/>
      <w:bookmarkStart w:id="5" w:name="_Toc522894785"/>
      <w:bookmarkStart w:id="6" w:name="_Toc522892663"/>
      <w:r w:rsidRPr="00784395">
        <w:rPr>
          <w:rFonts w:cstheme="minorHAnsi"/>
          <w:b/>
        </w:rPr>
        <w:t xml:space="preserve">Figure </w:t>
      </w:r>
      <w:bookmarkEnd w:id="3"/>
      <w:r w:rsidR="0071559A" w:rsidRPr="00784395">
        <w:rPr>
          <w:rFonts w:cstheme="minorHAnsi"/>
          <w:b/>
        </w:rPr>
        <w:t>A</w:t>
      </w:r>
      <w:r w:rsidRPr="00784395">
        <w:rPr>
          <w:rFonts w:cstheme="minorHAnsi"/>
          <w:b/>
        </w:rPr>
        <w:t>1: Deviance contributions for the random effects consistency and inconsistency models</w:t>
      </w:r>
      <w:bookmarkEnd w:id="4"/>
      <w:bookmarkEnd w:id="5"/>
      <w:bookmarkEnd w:id="6"/>
      <w:r w:rsidR="008A7F03" w:rsidRPr="00784395">
        <w:rPr>
          <w:rFonts w:cstheme="minorHAnsi"/>
          <w:b/>
        </w:rPr>
        <w:t>.</w:t>
      </w:r>
    </w:p>
    <w:p w14:paraId="7CA879E5" w14:textId="77777777" w:rsidR="005A14A5" w:rsidRDefault="005A14A5" w:rsidP="005A14A5">
      <w:pPr>
        <w:pStyle w:val="Caption"/>
        <w:jc w:val="center"/>
      </w:pPr>
      <w:r w:rsidRPr="005A14A5">
        <w:rPr>
          <w:rFonts w:ascii="Arial" w:hAnsi="Arial"/>
          <w:noProof/>
          <w:lang w:eastAsia="en-GB"/>
        </w:rPr>
        <w:drawing>
          <wp:inline distT="0" distB="0" distL="0" distR="0" wp14:anchorId="37EFBF92" wp14:editId="03952500">
            <wp:extent cx="3372485" cy="33724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72485" cy="3372485"/>
                    </a:xfrm>
                    <a:prstGeom prst="rect">
                      <a:avLst/>
                    </a:prstGeom>
                    <a:noFill/>
                    <a:ln>
                      <a:noFill/>
                    </a:ln>
                  </pic:spPr>
                </pic:pic>
              </a:graphicData>
            </a:graphic>
          </wp:inline>
        </w:drawing>
      </w:r>
    </w:p>
    <w:p w14:paraId="6659517B" w14:textId="77777777" w:rsidR="005A14A5" w:rsidRDefault="005A14A5" w:rsidP="005A14A5"/>
    <w:p w14:paraId="0B97CF4D" w14:textId="789DB7F6" w:rsidR="005A14A5" w:rsidRDefault="005A14A5" w:rsidP="005A14A5">
      <w:pPr>
        <w:spacing w:line="480" w:lineRule="auto"/>
        <w:rPr>
          <w:rFonts w:ascii="Arial" w:hAnsi="Arial" w:cs="Arial"/>
          <w:vertAlign w:val="superscript"/>
        </w:rPr>
      </w:pPr>
      <w:r w:rsidRPr="005A14A5">
        <w:rPr>
          <w:rFonts w:ascii="Arial" w:hAnsi="Arial" w:cs="Arial"/>
        </w:rPr>
        <w:t>Further checks for inconsistency using the node-splitting method (random effects model) did not find any evidence of inconsistency between the direct and indirect estimates</w:t>
      </w:r>
      <w:r>
        <w:rPr>
          <w:rFonts w:ascii="Arial" w:hAnsi="Arial" w:cs="Arial"/>
        </w:rPr>
        <w:t xml:space="preserve"> (Table </w:t>
      </w:r>
      <w:r w:rsidR="0071559A">
        <w:rPr>
          <w:rFonts w:ascii="Arial" w:hAnsi="Arial" w:cs="Arial"/>
        </w:rPr>
        <w:t>A</w:t>
      </w:r>
      <w:r>
        <w:rPr>
          <w:rFonts w:ascii="Arial" w:hAnsi="Arial" w:cs="Arial"/>
        </w:rPr>
        <w:t xml:space="preserve">2, Figure </w:t>
      </w:r>
      <w:r w:rsidR="0071559A">
        <w:rPr>
          <w:rFonts w:ascii="Arial" w:hAnsi="Arial" w:cs="Arial"/>
        </w:rPr>
        <w:t>A</w:t>
      </w:r>
      <w:r>
        <w:rPr>
          <w:rFonts w:ascii="Arial" w:hAnsi="Arial" w:cs="Arial"/>
        </w:rPr>
        <w:t>2)</w:t>
      </w:r>
      <w:r w:rsidRPr="005A14A5">
        <w:rPr>
          <w:rFonts w:ascii="Arial" w:hAnsi="Arial" w:cs="Arial"/>
        </w:rPr>
        <w:t xml:space="preserve">. In addition to the relative effects estimated through NMA, we present direct (when available) and indirect estimates in </w:t>
      </w:r>
      <w:r>
        <w:rPr>
          <w:rFonts w:ascii="Arial" w:hAnsi="Arial" w:cs="Arial"/>
        </w:rPr>
        <w:t xml:space="preserve">Table </w:t>
      </w:r>
      <w:r w:rsidR="0071559A">
        <w:rPr>
          <w:rFonts w:ascii="Arial" w:hAnsi="Arial" w:cs="Arial"/>
        </w:rPr>
        <w:t>A</w:t>
      </w:r>
      <w:r>
        <w:rPr>
          <w:rFonts w:ascii="Arial" w:hAnsi="Arial" w:cs="Arial"/>
        </w:rPr>
        <w:t>3</w:t>
      </w:r>
      <w:r w:rsidRPr="005A14A5">
        <w:rPr>
          <w:rFonts w:ascii="Arial" w:hAnsi="Arial" w:cs="Arial"/>
        </w:rPr>
        <w:t>. Where direct evidence is available on treatment comparisons, the direct and indirect estimates are reported based on results given by the node-splitting models. Otherwise, the indirect estimates are taken from the NMA model. All NMA estimates are reported based on the results from the random effects model that assumes consistency.</w:t>
      </w:r>
      <w:r w:rsidR="00E45CE9" w:rsidRPr="00E45CE9">
        <w:rPr>
          <w:rFonts w:ascii="Arial" w:hAnsi="Arial" w:cs="Arial"/>
          <w:vertAlign w:val="superscript"/>
        </w:rPr>
        <w:t>1</w:t>
      </w:r>
    </w:p>
    <w:p w14:paraId="1AD0940D" w14:textId="6C777C88" w:rsidR="00E94C8E" w:rsidRDefault="00EC0A98" w:rsidP="00E94C8E">
      <w:pPr>
        <w:spacing w:line="480" w:lineRule="auto"/>
        <w:rPr>
          <w:rFonts w:ascii="Arial" w:hAnsi="Arial" w:cs="Arial"/>
        </w:rPr>
      </w:pPr>
      <w:r>
        <w:rPr>
          <w:rFonts w:ascii="Arial" w:hAnsi="Arial" w:cs="Arial"/>
        </w:rPr>
        <w:t>In summary, t</w:t>
      </w:r>
      <w:r w:rsidRPr="00EC0A98">
        <w:rPr>
          <w:rFonts w:ascii="Arial" w:hAnsi="Arial" w:cs="Arial"/>
        </w:rPr>
        <w:t xml:space="preserve">he inconsistency checks did not identify any evidence of inconsistency between the direct and indirect evidence included in the </w:t>
      </w:r>
      <w:r w:rsidR="00BB4548">
        <w:rPr>
          <w:rFonts w:ascii="Arial" w:hAnsi="Arial" w:cs="Arial"/>
        </w:rPr>
        <w:t>NMA</w:t>
      </w:r>
      <w:r w:rsidRPr="00EC0A98">
        <w:rPr>
          <w:rFonts w:ascii="Arial" w:hAnsi="Arial" w:cs="Arial"/>
        </w:rPr>
        <w:t xml:space="preserve">. </w:t>
      </w:r>
    </w:p>
    <w:p w14:paraId="4A88FF26" w14:textId="347B81AE" w:rsidR="00E94C8E" w:rsidRDefault="00E94C8E" w:rsidP="006F0987">
      <w:pPr>
        <w:spacing w:line="480" w:lineRule="auto"/>
        <w:rPr>
          <w:rFonts w:ascii="Arial" w:hAnsi="Arial" w:cs="Arial"/>
          <w:b/>
          <w:i/>
        </w:rPr>
      </w:pPr>
      <w:r>
        <w:rPr>
          <w:rFonts w:ascii="Arial" w:hAnsi="Arial" w:cs="Arial"/>
          <w:b/>
          <w:i/>
        </w:rPr>
        <w:t xml:space="preserve">Sensitivity analysis </w:t>
      </w:r>
    </w:p>
    <w:p w14:paraId="65917B58" w14:textId="533FD441" w:rsidR="00320C08" w:rsidRPr="00320C08" w:rsidRDefault="00320C08" w:rsidP="006F0987">
      <w:pPr>
        <w:spacing w:line="480" w:lineRule="auto"/>
        <w:rPr>
          <w:rFonts w:ascii="Arial" w:hAnsi="Arial" w:cs="Arial"/>
        </w:rPr>
      </w:pPr>
      <w:r w:rsidRPr="00320C08">
        <w:rPr>
          <w:rFonts w:ascii="Arial" w:hAnsi="Arial" w:cs="Arial"/>
        </w:rPr>
        <w:t xml:space="preserve">During the peer-review process, it </w:t>
      </w:r>
      <w:r w:rsidR="009F16E5">
        <w:rPr>
          <w:rFonts w:ascii="Arial" w:hAnsi="Arial" w:cs="Arial"/>
        </w:rPr>
        <w:t xml:space="preserve">was </w:t>
      </w:r>
      <w:r w:rsidRPr="00320C08">
        <w:rPr>
          <w:rFonts w:ascii="Arial" w:hAnsi="Arial" w:cs="Arial"/>
        </w:rPr>
        <w:t>discovered that Delroy 2013 and Dias 2016 are based on the same RCT. The two studies have different recruitment dates and include a different number of women. However, the study authors confirmed that there was some variation in numbers due to the lost follow-up and additional patients</w:t>
      </w:r>
      <w:r w:rsidR="00A01A23">
        <w:rPr>
          <w:rFonts w:ascii="Arial" w:hAnsi="Arial" w:cs="Arial"/>
        </w:rPr>
        <w:t xml:space="preserve"> were</w:t>
      </w:r>
      <w:r w:rsidRPr="00320C08">
        <w:rPr>
          <w:rFonts w:ascii="Arial" w:hAnsi="Arial" w:cs="Arial"/>
        </w:rPr>
        <w:t xml:space="preserve"> included in Dias 2016. </w:t>
      </w:r>
    </w:p>
    <w:p w14:paraId="3EF14FA3" w14:textId="06077654" w:rsidR="00E94C8E" w:rsidRPr="00E94C8E" w:rsidRDefault="00320C08" w:rsidP="00320C08">
      <w:pPr>
        <w:spacing w:line="480" w:lineRule="auto"/>
        <w:rPr>
          <w:rFonts w:ascii="Arial" w:hAnsi="Arial" w:cs="Arial"/>
        </w:rPr>
      </w:pPr>
      <w:r w:rsidRPr="00320C08">
        <w:rPr>
          <w:rFonts w:ascii="Arial" w:hAnsi="Arial" w:cs="Arial"/>
        </w:rPr>
        <w:t xml:space="preserve">A sensitivity analysis was undertaken where </w:t>
      </w:r>
      <w:r w:rsidR="009F16E5">
        <w:rPr>
          <w:rFonts w:ascii="Arial" w:hAnsi="Arial" w:cs="Arial"/>
        </w:rPr>
        <w:t xml:space="preserve">Delroy 2013 </w:t>
      </w:r>
      <w:r w:rsidRPr="00320C08">
        <w:rPr>
          <w:rFonts w:ascii="Arial" w:hAnsi="Arial" w:cs="Arial"/>
        </w:rPr>
        <w:t xml:space="preserve">was removed. However, due to its small sample and weight in the NMA, the effect estimates were unchanged (Table A4). As a result, the original </w:t>
      </w:r>
      <w:r w:rsidR="004124AF">
        <w:rPr>
          <w:rFonts w:ascii="Arial" w:hAnsi="Arial" w:cs="Arial"/>
        </w:rPr>
        <w:t xml:space="preserve">dataset and </w:t>
      </w:r>
      <w:r w:rsidR="008E234E">
        <w:rPr>
          <w:rFonts w:ascii="Arial" w:hAnsi="Arial" w:cs="Arial"/>
        </w:rPr>
        <w:t>analysis was</w:t>
      </w:r>
      <w:r w:rsidRPr="00320C08">
        <w:rPr>
          <w:rFonts w:ascii="Arial" w:hAnsi="Arial" w:cs="Arial"/>
        </w:rPr>
        <w:t xml:space="preserve"> retained.</w:t>
      </w:r>
    </w:p>
    <w:p w14:paraId="74EBF2DA" w14:textId="77777777" w:rsidR="00E94C8E" w:rsidRPr="005A14A5" w:rsidRDefault="00E94C8E" w:rsidP="00EC0A98">
      <w:pPr>
        <w:spacing w:line="480" w:lineRule="auto"/>
        <w:rPr>
          <w:rFonts w:ascii="Arial" w:hAnsi="Arial" w:cs="Arial"/>
        </w:rPr>
      </w:pPr>
    </w:p>
    <w:p w14:paraId="2C8E4B79" w14:textId="77777777" w:rsidR="00EC0A98" w:rsidRDefault="00EC0A98">
      <w:pPr>
        <w:rPr>
          <w:rFonts w:ascii="Arial" w:eastAsia="Calibri" w:hAnsi="Arial" w:cs="Arial"/>
          <w:b/>
          <w:szCs w:val="20"/>
        </w:rPr>
      </w:pPr>
      <w:bookmarkStart w:id="7" w:name="_Ref522890836"/>
      <w:bookmarkStart w:id="8" w:name="_Toc522894730"/>
      <w:r>
        <w:rPr>
          <w:rFonts w:ascii="Arial" w:hAnsi="Arial"/>
        </w:rPr>
        <w:br w:type="page"/>
      </w:r>
    </w:p>
    <w:p w14:paraId="69F23CF7" w14:textId="3EF73FE0" w:rsidR="005A14A5" w:rsidRPr="00107EF1" w:rsidRDefault="005A14A5" w:rsidP="005A14A5">
      <w:pPr>
        <w:pStyle w:val="Caption"/>
        <w:rPr>
          <w:rFonts w:asciiTheme="minorHAnsi" w:hAnsiTheme="minorHAnsi"/>
        </w:rPr>
      </w:pPr>
      <w:r w:rsidRPr="00107EF1">
        <w:rPr>
          <w:rFonts w:asciiTheme="minorHAnsi" w:hAnsiTheme="minorHAnsi"/>
        </w:rPr>
        <w:t xml:space="preserve">Table </w:t>
      </w:r>
      <w:r w:rsidR="0071559A" w:rsidRPr="00107EF1">
        <w:rPr>
          <w:rFonts w:asciiTheme="minorHAnsi" w:hAnsiTheme="minorHAnsi"/>
        </w:rPr>
        <w:t>A</w:t>
      </w:r>
      <w:r w:rsidRPr="00107EF1">
        <w:rPr>
          <w:rFonts w:asciiTheme="minorHAnsi" w:hAnsiTheme="minorHAnsi"/>
        </w:rPr>
        <w:t>2</w:t>
      </w:r>
      <w:bookmarkEnd w:id="7"/>
      <w:r w:rsidRPr="00107EF1">
        <w:rPr>
          <w:rFonts w:asciiTheme="minorHAnsi" w:hAnsiTheme="minorHAnsi"/>
        </w:rPr>
        <w:t>: Summary of node-splitting results</w:t>
      </w:r>
      <w:bookmarkEnd w:id="8"/>
      <w:r w:rsidR="0030233E" w:rsidRPr="00107EF1">
        <w:rPr>
          <w:rFonts w:asciiTheme="minorHAnsi" w:hAnsiTheme="minorHAnsi"/>
        </w:rPr>
        <w:t>.</w:t>
      </w:r>
    </w:p>
    <w:tbl>
      <w:tblPr>
        <w:tblW w:w="8964" w:type="dxa"/>
        <w:tblInd w:w="108" w:type="dxa"/>
        <w:tblBorders>
          <w:top w:val="single" w:sz="12" w:space="0" w:color="auto"/>
          <w:bottom w:val="single" w:sz="12" w:space="0" w:color="auto"/>
        </w:tblBorders>
        <w:shd w:val="clear" w:color="auto" w:fill="FFFFFF" w:themeFill="background1"/>
        <w:tblLayout w:type="fixed"/>
        <w:tblLook w:val="04A0" w:firstRow="1" w:lastRow="0" w:firstColumn="1" w:lastColumn="0" w:noHBand="0" w:noVBand="1"/>
      </w:tblPr>
      <w:tblGrid>
        <w:gridCol w:w="3798"/>
        <w:gridCol w:w="1053"/>
        <w:gridCol w:w="1277"/>
        <w:gridCol w:w="1134"/>
        <w:gridCol w:w="852"/>
        <w:gridCol w:w="850"/>
      </w:tblGrid>
      <w:tr w:rsidR="00EC0A98" w:rsidRPr="0030233E" w14:paraId="5DBA8AE9" w14:textId="77777777" w:rsidTr="00107EF1">
        <w:trPr>
          <w:tblHeader/>
        </w:trPr>
        <w:tc>
          <w:tcPr>
            <w:tcW w:w="3798" w:type="dxa"/>
            <w:vMerge w:val="restart"/>
            <w:shd w:val="clear" w:color="auto" w:fill="FFFFFF" w:themeFill="background1"/>
            <w:vAlign w:val="bottom"/>
          </w:tcPr>
          <w:p w14:paraId="0D19D209" w14:textId="77777777" w:rsidR="00EC0A98" w:rsidRPr="00107EF1" w:rsidRDefault="00EC0A98" w:rsidP="00AC1E70">
            <w:pPr>
              <w:pStyle w:val="TableHeadingLeft"/>
              <w:rPr>
                <w:color w:val="000000"/>
                <w:sz w:val="22"/>
                <w:szCs w:val="22"/>
              </w:rPr>
            </w:pPr>
            <w:r w:rsidRPr="00107EF1">
              <w:rPr>
                <w:color w:val="000000"/>
                <w:sz w:val="22"/>
                <w:szCs w:val="22"/>
              </w:rPr>
              <w:t>Node split model</w:t>
            </w:r>
          </w:p>
        </w:tc>
        <w:tc>
          <w:tcPr>
            <w:tcW w:w="2330" w:type="dxa"/>
            <w:gridSpan w:val="2"/>
            <w:shd w:val="clear" w:color="auto" w:fill="FFFFFF" w:themeFill="background1"/>
            <w:vAlign w:val="bottom"/>
          </w:tcPr>
          <w:p w14:paraId="329B51E0" w14:textId="77777777" w:rsidR="00EC0A98" w:rsidRPr="00107EF1" w:rsidRDefault="00EC0A98" w:rsidP="00AC1E70">
            <w:pPr>
              <w:pStyle w:val="TableHeadingLeft"/>
              <w:rPr>
                <w:color w:val="000000"/>
                <w:sz w:val="22"/>
                <w:szCs w:val="22"/>
              </w:rPr>
            </w:pPr>
            <w:r w:rsidRPr="00107EF1">
              <w:rPr>
                <w:color w:val="000000"/>
                <w:sz w:val="22"/>
                <w:szCs w:val="22"/>
              </w:rPr>
              <w:t>Heterogeneity (SD)</w:t>
            </w:r>
          </w:p>
        </w:tc>
        <w:tc>
          <w:tcPr>
            <w:tcW w:w="1134" w:type="dxa"/>
            <w:vMerge w:val="restart"/>
            <w:shd w:val="clear" w:color="auto" w:fill="FFFFFF" w:themeFill="background1"/>
            <w:vAlign w:val="bottom"/>
          </w:tcPr>
          <w:p w14:paraId="0BA0D778" w14:textId="77777777" w:rsidR="00EC0A98" w:rsidRPr="00107EF1" w:rsidRDefault="00EC0A98" w:rsidP="00AC1E70">
            <w:pPr>
              <w:pStyle w:val="TableHeadingLeft"/>
              <w:rPr>
                <w:color w:val="000000"/>
                <w:sz w:val="22"/>
                <w:szCs w:val="22"/>
              </w:rPr>
            </w:pPr>
            <w:r w:rsidRPr="00107EF1">
              <w:rPr>
                <w:color w:val="000000"/>
                <w:sz w:val="22"/>
                <w:szCs w:val="22"/>
              </w:rPr>
              <w:t>Residual deviance</w:t>
            </w:r>
          </w:p>
        </w:tc>
        <w:tc>
          <w:tcPr>
            <w:tcW w:w="852" w:type="dxa"/>
            <w:vMerge w:val="restart"/>
            <w:shd w:val="clear" w:color="auto" w:fill="FFFFFF" w:themeFill="background1"/>
            <w:vAlign w:val="bottom"/>
          </w:tcPr>
          <w:p w14:paraId="3476C8F2" w14:textId="77777777" w:rsidR="00EC0A98" w:rsidRPr="00107EF1" w:rsidRDefault="00EC0A98" w:rsidP="00AC1E70">
            <w:pPr>
              <w:pStyle w:val="TableHeadingLeft"/>
              <w:rPr>
                <w:color w:val="000000"/>
                <w:sz w:val="22"/>
                <w:szCs w:val="22"/>
              </w:rPr>
            </w:pPr>
            <w:r w:rsidRPr="00107EF1">
              <w:rPr>
                <w:color w:val="000000"/>
                <w:sz w:val="22"/>
                <w:szCs w:val="22"/>
              </w:rPr>
              <w:t>DIC</w:t>
            </w:r>
          </w:p>
          <w:p w14:paraId="4C07C826" w14:textId="77777777" w:rsidR="00EC0A98" w:rsidRPr="00107EF1" w:rsidRDefault="00EC0A98" w:rsidP="00AC1E70">
            <w:pPr>
              <w:pStyle w:val="TableHeadingLeft"/>
              <w:rPr>
                <w:color w:val="000000"/>
                <w:sz w:val="22"/>
                <w:szCs w:val="22"/>
              </w:rPr>
            </w:pPr>
          </w:p>
        </w:tc>
        <w:tc>
          <w:tcPr>
            <w:tcW w:w="850" w:type="dxa"/>
            <w:vMerge w:val="restart"/>
            <w:shd w:val="clear" w:color="auto" w:fill="FFFFFF" w:themeFill="background1"/>
            <w:vAlign w:val="bottom"/>
          </w:tcPr>
          <w:p w14:paraId="61964AA5" w14:textId="77777777" w:rsidR="00EC0A98" w:rsidRPr="00107EF1" w:rsidRDefault="00EC0A98" w:rsidP="00AC1E70">
            <w:pPr>
              <w:pStyle w:val="TableHeadingLeft"/>
              <w:rPr>
                <w:color w:val="000000"/>
                <w:sz w:val="22"/>
                <w:szCs w:val="22"/>
              </w:rPr>
            </w:pPr>
            <w:r w:rsidRPr="00107EF1">
              <w:rPr>
                <w:color w:val="000000"/>
                <w:sz w:val="22"/>
                <w:szCs w:val="22"/>
              </w:rPr>
              <w:t>p-value</w:t>
            </w:r>
            <w:r w:rsidRPr="00107EF1">
              <w:rPr>
                <w:color w:val="000000"/>
                <w:sz w:val="22"/>
                <w:szCs w:val="22"/>
                <w:vertAlign w:val="superscript"/>
              </w:rPr>
              <w:t>a</w:t>
            </w:r>
          </w:p>
        </w:tc>
      </w:tr>
      <w:tr w:rsidR="00EC0A98" w:rsidRPr="0030233E" w14:paraId="1E1F7505" w14:textId="77777777" w:rsidTr="00107EF1">
        <w:trPr>
          <w:tblHeader/>
        </w:trPr>
        <w:tc>
          <w:tcPr>
            <w:tcW w:w="3798" w:type="dxa"/>
            <w:vMerge/>
            <w:tcBorders>
              <w:bottom w:val="single" w:sz="4" w:space="0" w:color="auto"/>
            </w:tcBorders>
            <w:shd w:val="clear" w:color="auto" w:fill="FFFFFF" w:themeFill="background1"/>
            <w:vAlign w:val="bottom"/>
          </w:tcPr>
          <w:p w14:paraId="586FE6DB" w14:textId="77777777" w:rsidR="00EC0A98" w:rsidRPr="00107EF1" w:rsidRDefault="00EC0A98" w:rsidP="00AC1E70">
            <w:pPr>
              <w:pStyle w:val="TableHeadingLeft"/>
              <w:rPr>
                <w:color w:val="000000"/>
                <w:sz w:val="22"/>
                <w:szCs w:val="22"/>
              </w:rPr>
            </w:pPr>
          </w:p>
        </w:tc>
        <w:tc>
          <w:tcPr>
            <w:tcW w:w="1053" w:type="dxa"/>
            <w:tcBorders>
              <w:bottom w:val="single" w:sz="4" w:space="0" w:color="auto"/>
            </w:tcBorders>
            <w:shd w:val="clear" w:color="auto" w:fill="FFFFFF" w:themeFill="background1"/>
            <w:vAlign w:val="bottom"/>
          </w:tcPr>
          <w:p w14:paraId="57F85412" w14:textId="77777777" w:rsidR="00EC0A98" w:rsidRPr="00107EF1" w:rsidRDefault="00EC0A98" w:rsidP="00AC1E70">
            <w:pPr>
              <w:pStyle w:val="TableHeadingLeft"/>
              <w:rPr>
                <w:color w:val="000000"/>
                <w:sz w:val="22"/>
                <w:szCs w:val="22"/>
              </w:rPr>
            </w:pPr>
            <w:r w:rsidRPr="00107EF1">
              <w:rPr>
                <w:color w:val="000000"/>
                <w:sz w:val="22"/>
                <w:szCs w:val="22"/>
              </w:rPr>
              <w:t>median</w:t>
            </w:r>
          </w:p>
        </w:tc>
        <w:tc>
          <w:tcPr>
            <w:tcW w:w="1277" w:type="dxa"/>
            <w:tcBorders>
              <w:bottom w:val="single" w:sz="4" w:space="0" w:color="auto"/>
            </w:tcBorders>
            <w:shd w:val="clear" w:color="auto" w:fill="FFFFFF" w:themeFill="background1"/>
            <w:vAlign w:val="bottom"/>
          </w:tcPr>
          <w:p w14:paraId="6CBE21AF" w14:textId="77777777" w:rsidR="00EC0A98" w:rsidRPr="00107EF1" w:rsidRDefault="00EC0A98" w:rsidP="00AC1E70">
            <w:pPr>
              <w:pStyle w:val="TableHeadingLeft"/>
              <w:rPr>
                <w:color w:val="000000"/>
                <w:sz w:val="22"/>
                <w:szCs w:val="22"/>
              </w:rPr>
            </w:pPr>
            <w:r w:rsidRPr="00107EF1">
              <w:rPr>
                <w:color w:val="000000"/>
                <w:sz w:val="22"/>
                <w:szCs w:val="22"/>
              </w:rPr>
              <w:t>95% CrI</w:t>
            </w:r>
          </w:p>
        </w:tc>
        <w:tc>
          <w:tcPr>
            <w:tcW w:w="1134" w:type="dxa"/>
            <w:vMerge/>
            <w:tcBorders>
              <w:bottom w:val="single" w:sz="4" w:space="0" w:color="auto"/>
            </w:tcBorders>
            <w:shd w:val="clear" w:color="auto" w:fill="FFFFFF" w:themeFill="background1"/>
            <w:vAlign w:val="bottom"/>
          </w:tcPr>
          <w:p w14:paraId="551F2D09" w14:textId="77777777" w:rsidR="00EC0A98" w:rsidRPr="00107EF1" w:rsidRDefault="00EC0A98" w:rsidP="00AC1E70">
            <w:pPr>
              <w:pStyle w:val="TableHeadingLeft"/>
              <w:rPr>
                <w:color w:val="000000"/>
                <w:sz w:val="22"/>
                <w:szCs w:val="22"/>
              </w:rPr>
            </w:pPr>
          </w:p>
        </w:tc>
        <w:tc>
          <w:tcPr>
            <w:tcW w:w="852" w:type="dxa"/>
            <w:vMerge/>
            <w:tcBorders>
              <w:bottom w:val="single" w:sz="4" w:space="0" w:color="auto"/>
            </w:tcBorders>
            <w:shd w:val="clear" w:color="auto" w:fill="FFFFFF" w:themeFill="background1"/>
            <w:vAlign w:val="bottom"/>
          </w:tcPr>
          <w:p w14:paraId="280F92DB" w14:textId="77777777" w:rsidR="00EC0A98" w:rsidRPr="00107EF1" w:rsidRDefault="00EC0A98" w:rsidP="00AC1E70">
            <w:pPr>
              <w:pStyle w:val="TableHeadingLeft"/>
              <w:rPr>
                <w:color w:val="000000"/>
                <w:sz w:val="22"/>
                <w:szCs w:val="22"/>
              </w:rPr>
            </w:pPr>
          </w:p>
        </w:tc>
        <w:tc>
          <w:tcPr>
            <w:tcW w:w="850" w:type="dxa"/>
            <w:vMerge/>
            <w:tcBorders>
              <w:bottom w:val="single" w:sz="4" w:space="0" w:color="auto"/>
            </w:tcBorders>
            <w:shd w:val="clear" w:color="auto" w:fill="FFFFFF" w:themeFill="background1"/>
            <w:vAlign w:val="bottom"/>
          </w:tcPr>
          <w:p w14:paraId="78819434" w14:textId="77777777" w:rsidR="00EC0A98" w:rsidRPr="00107EF1" w:rsidRDefault="00EC0A98" w:rsidP="00AC1E70">
            <w:pPr>
              <w:pStyle w:val="TableHeadingLeft"/>
              <w:rPr>
                <w:color w:val="000000"/>
                <w:sz w:val="22"/>
                <w:szCs w:val="22"/>
              </w:rPr>
            </w:pPr>
          </w:p>
        </w:tc>
      </w:tr>
      <w:tr w:rsidR="00EC0A98" w:rsidRPr="0030233E" w14:paraId="6575014A" w14:textId="77777777" w:rsidTr="00107EF1">
        <w:tc>
          <w:tcPr>
            <w:tcW w:w="3798" w:type="dxa"/>
            <w:tcBorders>
              <w:top w:val="single" w:sz="4" w:space="0" w:color="auto"/>
              <w:bottom w:val="nil"/>
            </w:tcBorders>
            <w:shd w:val="clear" w:color="auto" w:fill="FFFFFF" w:themeFill="background1"/>
          </w:tcPr>
          <w:p w14:paraId="37D90A79" w14:textId="77777777" w:rsidR="00EC0A98" w:rsidRPr="00107EF1" w:rsidRDefault="00EC0A98" w:rsidP="00AC1E70">
            <w:pPr>
              <w:pStyle w:val="TableTextLeft"/>
              <w:rPr>
                <w:sz w:val="22"/>
              </w:rPr>
            </w:pPr>
            <w:r w:rsidRPr="00107EF1">
              <w:rPr>
                <w:sz w:val="22"/>
              </w:rPr>
              <w:t>AC vs. AC &amp; synthetic non-absorbable mesh</w:t>
            </w:r>
          </w:p>
        </w:tc>
        <w:tc>
          <w:tcPr>
            <w:tcW w:w="1053" w:type="dxa"/>
            <w:tcBorders>
              <w:top w:val="single" w:sz="4" w:space="0" w:color="auto"/>
              <w:bottom w:val="nil"/>
            </w:tcBorders>
            <w:shd w:val="clear" w:color="auto" w:fill="FFFFFF" w:themeFill="background1"/>
          </w:tcPr>
          <w:p w14:paraId="1C738CA4" w14:textId="77777777" w:rsidR="00EC0A98" w:rsidRPr="00107EF1" w:rsidRDefault="00EC0A98" w:rsidP="00AC1E70">
            <w:pPr>
              <w:pStyle w:val="TableTextLeft"/>
              <w:rPr>
                <w:sz w:val="22"/>
              </w:rPr>
            </w:pPr>
            <w:r w:rsidRPr="00107EF1">
              <w:rPr>
                <w:sz w:val="22"/>
              </w:rPr>
              <w:t>0.65</w:t>
            </w:r>
          </w:p>
        </w:tc>
        <w:tc>
          <w:tcPr>
            <w:tcW w:w="1277" w:type="dxa"/>
            <w:tcBorders>
              <w:top w:val="single" w:sz="4" w:space="0" w:color="auto"/>
              <w:bottom w:val="nil"/>
            </w:tcBorders>
            <w:shd w:val="clear" w:color="auto" w:fill="FFFFFF" w:themeFill="background1"/>
          </w:tcPr>
          <w:p w14:paraId="17E72A66" w14:textId="77777777" w:rsidR="00EC0A98" w:rsidRPr="00107EF1" w:rsidRDefault="00EC0A98" w:rsidP="00AC1E70">
            <w:pPr>
              <w:pStyle w:val="TableTextLeft"/>
              <w:rPr>
                <w:sz w:val="22"/>
              </w:rPr>
            </w:pPr>
            <w:r w:rsidRPr="00107EF1">
              <w:rPr>
                <w:sz w:val="22"/>
              </w:rPr>
              <w:t>(0.41, 1.05)</w:t>
            </w:r>
          </w:p>
        </w:tc>
        <w:tc>
          <w:tcPr>
            <w:tcW w:w="1134" w:type="dxa"/>
            <w:tcBorders>
              <w:top w:val="single" w:sz="4" w:space="0" w:color="auto"/>
              <w:bottom w:val="nil"/>
            </w:tcBorders>
            <w:shd w:val="clear" w:color="auto" w:fill="FFFFFF" w:themeFill="background1"/>
          </w:tcPr>
          <w:p w14:paraId="1A525516" w14:textId="77777777" w:rsidR="00EC0A98" w:rsidRPr="00107EF1" w:rsidRDefault="00EC0A98" w:rsidP="00AC1E70">
            <w:pPr>
              <w:pStyle w:val="TableTextLeft"/>
              <w:rPr>
                <w:sz w:val="22"/>
              </w:rPr>
            </w:pPr>
            <w:r w:rsidRPr="00107EF1">
              <w:rPr>
                <w:sz w:val="22"/>
              </w:rPr>
              <w:t>48.89</w:t>
            </w:r>
          </w:p>
        </w:tc>
        <w:tc>
          <w:tcPr>
            <w:tcW w:w="852" w:type="dxa"/>
            <w:tcBorders>
              <w:top w:val="single" w:sz="4" w:space="0" w:color="auto"/>
              <w:bottom w:val="nil"/>
            </w:tcBorders>
            <w:shd w:val="clear" w:color="auto" w:fill="FFFFFF" w:themeFill="background1"/>
          </w:tcPr>
          <w:p w14:paraId="6396F226" w14:textId="77777777" w:rsidR="00EC0A98" w:rsidRPr="00107EF1" w:rsidRDefault="00EC0A98" w:rsidP="00AC1E70">
            <w:pPr>
              <w:pStyle w:val="TableTextLeft"/>
              <w:rPr>
                <w:sz w:val="22"/>
              </w:rPr>
            </w:pPr>
            <w:r w:rsidRPr="00107EF1">
              <w:rPr>
                <w:sz w:val="22"/>
              </w:rPr>
              <w:t>93.31</w:t>
            </w:r>
          </w:p>
        </w:tc>
        <w:tc>
          <w:tcPr>
            <w:tcW w:w="850" w:type="dxa"/>
            <w:tcBorders>
              <w:top w:val="single" w:sz="4" w:space="0" w:color="auto"/>
              <w:bottom w:val="nil"/>
            </w:tcBorders>
            <w:shd w:val="clear" w:color="auto" w:fill="FFFFFF" w:themeFill="background1"/>
          </w:tcPr>
          <w:p w14:paraId="30D48EBF" w14:textId="77777777" w:rsidR="00EC0A98" w:rsidRPr="00107EF1" w:rsidRDefault="00EC0A98" w:rsidP="00AC1E70">
            <w:pPr>
              <w:pStyle w:val="TableTextLeft"/>
              <w:rPr>
                <w:sz w:val="22"/>
              </w:rPr>
            </w:pPr>
            <w:r w:rsidRPr="00107EF1">
              <w:rPr>
                <w:sz w:val="22"/>
              </w:rPr>
              <w:t>0.47</w:t>
            </w:r>
          </w:p>
        </w:tc>
      </w:tr>
      <w:tr w:rsidR="00EC0A98" w:rsidRPr="0030233E" w14:paraId="29D9AF78" w14:textId="77777777" w:rsidTr="00107EF1">
        <w:tc>
          <w:tcPr>
            <w:tcW w:w="3798" w:type="dxa"/>
            <w:tcBorders>
              <w:top w:val="nil"/>
              <w:bottom w:val="nil"/>
            </w:tcBorders>
            <w:shd w:val="clear" w:color="auto" w:fill="FFFFFF" w:themeFill="background1"/>
          </w:tcPr>
          <w:p w14:paraId="54BF4DCC" w14:textId="77777777" w:rsidR="00EC0A98" w:rsidRPr="00107EF1" w:rsidRDefault="00EC0A98" w:rsidP="00AC1E70">
            <w:pPr>
              <w:pStyle w:val="TableTextLeft"/>
              <w:rPr>
                <w:sz w:val="22"/>
              </w:rPr>
            </w:pPr>
            <w:r w:rsidRPr="00107EF1">
              <w:rPr>
                <w:sz w:val="22"/>
              </w:rPr>
              <w:t>AC vs. AC &amp; biological mesh</w:t>
            </w:r>
          </w:p>
        </w:tc>
        <w:tc>
          <w:tcPr>
            <w:tcW w:w="1053" w:type="dxa"/>
            <w:tcBorders>
              <w:top w:val="nil"/>
              <w:bottom w:val="nil"/>
            </w:tcBorders>
            <w:shd w:val="clear" w:color="auto" w:fill="FFFFFF" w:themeFill="background1"/>
          </w:tcPr>
          <w:p w14:paraId="4A1863C0" w14:textId="77777777" w:rsidR="00EC0A98" w:rsidRPr="00107EF1" w:rsidRDefault="00EC0A98" w:rsidP="00AC1E70">
            <w:pPr>
              <w:pStyle w:val="TableTextLeft"/>
              <w:rPr>
                <w:sz w:val="22"/>
              </w:rPr>
            </w:pPr>
            <w:r w:rsidRPr="00107EF1">
              <w:rPr>
                <w:sz w:val="22"/>
              </w:rPr>
              <w:t>0.65</w:t>
            </w:r>
          </w:p>
        </w:tc>
        <w:tc>
          <w:tcPr>
            <w:tcW w:w="1277" w:type="dxa"/>
            <w:tcBorders>
              <w:top w:val="nil"/>
              <w:bottom w:val="nil"/>
            </w:tcBorders>
            <w:shd w:val="clear" w:color="auto" w:fill="FFFFFF" w:themeFill="background1"/>
          </w:tcPr>
          <w:p w14:paraId="24B79205" w14:textId="77777777" w:rsidR="00EC0A98" w:rsidRPr="00107EF1" w:rsidRDefault="00EC0A98" w:rsidP="00AC1E70">
            <w:pPr>
              <w:pStyle w:val="TableTextLeft"/>
              <w:rPr>
                <w:sz w:val="22"/>
              </w:rPr>
            </w:pPr>
            <w:r w:rsidRPr="00107EF1">
              <w:rPr>
                <w:sz w:val="22"/>
              </w:rPr>
              <w:t>(0.41, 1.04)</w:t>
            </w:r>
          </w:p>
        </w:tc>
        <w:tc>
          <w:tcPr>
            <w:tcW w:w="1134" w:type="dxa"/>
            <w:tcBorders>
              <w:top w:val="nil"/>
              <w:bottom w:val="nil"/>
            </w:tcBorders>
            <w:shd w:val="clear" w:color="auto" w:fill="FFFFFF" w:themeFill="background1"/>
          </w:tcPr>
          <w:p w14:paraId="3169986B" w14:textId="77777777" w:rsidR="00EC0A98" w:rsidRPr="00107EF1" w:rsidRDefault="00EC0A98" w:rsidP="00AC1E70">
            <w:pPr>
              <w:pStyle w:val="TableTextLeft"/>
              <w:rPr>
                <w:sz w:val="22"/>
              </w:rPr>
            </w:pPr>
            <w:r w:rsidRPr="00107EF1">
              <w:rPr>
                <w:sz w:val="22"/>
              </w:rPr>
              <w:t>48.59</w:t>
            </w:r>
          </w:p>
        </w:tc>
        <w:tc>
          <w:tcPr>
            <w:tcW w:w="852" w:type="dxa"/>
            <w:tcBorders>
              <w:top w:val="nil"/>
              <w:bottom w:val="nil"/>
            </w:tcBorders>
            <w:shd w:val="clear" w:color="auto" w:fill="FFFFFF" w:themeFill="background1"/>
          </w:tcPr>
          <w:p w14:paraId="3B09091A" w14:textId="77777777" w:rsidR="00EC0A98" w:rsidRPr="00107EF1" w:rsidRDefault="00EC0A98" w:rsidP="00AC1E70">
            <w:pPr>
              <w:pStyle w:val="TableTextLeft"/>
              <w:rPr>
                <w:sz w:val="22"/>
              </w:rPr>
            </w:pPr>
            <w:r w:rsidRPr="00107EF1">
              <w:rPr>
                <w:sz w:val="22"/>
              </w:rPr>
              <w:t>92.85</w:t>
            </w:r>
          </w:p>
        </w:tc>
        <w:tc>
          <w:tcPr>
            <w:tcW w:w="850" w:type="dxa"/>
            <w:tcBorders>
              <w:top w:val="nil"/>
              <w:bottom w:val="nil"/>
            </w:tcBorders>
            <w:shd w:val="clear" w:color="auto" w:fill="FFFFFF" w:themeFill="background1"/>
          </w:tcPr>
          <w:p w14:paraId="64AF082E" w14:textId="77777777" w:rsidR="00EC0A98" w:rsidRPr="00107EF1" w:rsidRDefault="00EC0A98" w:rsidP="00AC1E70">
            <w:pPr>
              <w:pStyle w:val="TableTextLeft"/>
              <w:rPr>
                <w:sz w:val="22"/>
              </w:rPr>
            </w:pPr>
            <w:r w:rsidRPr="00107EF1">
              <w:rPr>
                <w:sz w:val="22"/>
              </w:rPr>
              <w:t>0.34</w:t>
            </w:r>
          </w:p>
        </w:tc>
      </w:tr>
      <w:tr w:rsidR="00EC0A98" w:rsidRPr="0030233E" w14:paraId="32F9BBD3" w14:textId="77777777" w:rsidTr="00107EF1">
        <w:tc>
          <w:tcPr>
            <w:tcW w:w="3798" w:type="dxa"/>
            <w:tcBorders>
              <w:top w:val="nil"/>
              <w:bottom w:val="nil"/>
            </w:tcBorders>
            <w:shd w:val="clear" w:color="auto" w:fill="FFFFFF" w:themeFill="background1"/>
          </w:tcPr>
          <w:p w14:paraId="1F2D5182" w14:textId="77777777" w:rsidR="00EC0A98" w:rsidRPr="00107EF1" w:rsidRDefault="00EC0A98" w:rsidP="00AC1E70">
            <w:pPr>
              <w:pStyle w:val="TableTextLeft"/>
              <w:rPr>
                <w:sz w:val="22"/>
              </w:rPr>
            </w:pPr>
            <w:r w:rsidRPr="00107EF1">
              <w:rPr>
                <w:sz w:val="22"/>
              </w:rPr>
              <w:t>AC vs. AC &amp; synthetic partially absorbable mesh</w:t>
            </w:r>
          </w:p>
        </w:tc>
        <w:tc>
          <w:tcPr>
            <w:tcW w:w="1053" w:type="dxa"/>
            <w:tcBorders>
              <w:top w:val="nil"/>
              <w:bottom w:val="nil"/>
            </w:tcBorders>
            <w:shd w:val="clear" w:color="auto" w:fill="FFFFFF" w:themeFill="background1"/>
          </w:tcPr>
          <w:p w14:paraId="289CA392" w14:textId="77777777" w:rsidR="00EC0A98" w:rsidRPr="00107EF1" w:rsidRDefault="00EC0A98" w:rsidP="00AC1E70">
            <w:pPr>
              <w:pStyle w:val="TableTextLeft"/>
              <w:rPr>
                <w:sz w:val="22"/>
              </w:rPr>
            </w:pPr>
            <w:r w:rsidRPr="00107EF1">
              <w:rPr>
                <w:sz w:val="22"/>
              </w:rPr>
              <w:t>0.65</w:t>
            </w:r>
          </w:p>
        </w:tc>
        <w:tc>
          <w:tcPr>
            <w:tcW w:w="1277" w:type="dxa"/>
            <w:tcBorders>
              <w:top w:val="nil"/>
              <w:bottom w:val="nil"/>
            </w:tcBorders>
            <w:shd w:val="clear" w:color="auto" w:fill="FFFFFF" w:themeFill="background1"/>
          </w:tcPr>
          <w:p w14:paraId="1C3BEC7C" w14:textId="77777777" w:rsidR="00EC0A98" w:rsidRPr="00107EF1" w:rsidRDefault="00EC0A98" w:rsidP="00AC1E70">
            <w:pPr>
              <w:pStyle w:val="TableTextLeft"/>
              <w:rPr>
                <w:sz w:val="22"/>
              </w:rPr>
            </w:pPr>
            <w:r w:rsidRPr="00107EF1">
              <w:rPr>
                <w:sz w:val="22"/>
              </w:rPr>
              <w:t>(0.41, 1.06)</w:t>
            </w:r>
          </w:p>
        </w:tc>
        <w:tc>
          <w:tcPr>
            <w:tcW w:w="1134" w:type="dxa"/>
            <w:tcBorders>
              <w:top w:val="nil"/>
              <w:bottom w:val="nil"/>
            </w:tcBorders>
            <w:shd w:val="clear" w:color="auto" w:fill="FFFFFF" w:themeFill="background1"/>
          </w:tcPr>
          <w:p w14:paraId="41EC1FB9" w14:textId="77777777" w:rsidR="00EC0A98" w:rsidRPr="00107EF1" w:rsidRDefault="00EC0A98" w:rsidP="00AC1E70">
            <w:pPr>
              <w:pStyle w:val="TableTextLeft"/>
              <w:rPr>
                <w:sz w:val="22"/>
              </w:rPr>
            </w:pPr>
            <w:r w:rsidRPr="00107EF1">
              <w:rPr>
                <w:sz w:val="22"/>
              </w:rPr>
              <w:t>49.03</w:t>
            </w:r>
          </w:p>
        </w:tc>
        <w:tc>
          <w:tcPr>
            <w:tcW w:w="852" w:type="dxa"/>
            <w:tcBorders>
              <w:top w:val="nil"/>
              <w:bottom w:val="nil"/>
            </w:tcBorders>
            <w:shd w:val="clear" w:color="auto" w:fill="FFFFFF" w:themeFill="background1"/>
          </w:tcPr>
          <w:p w14:paraId="1A89CB69" w14:textId="77777777" w:rsidR="00EC0A98" w:rsidRPr="00107EF1" w:rsidRDefault="00EC0A98" w:rsidP="00AC1E70">
            <w:pPr>
              <w:pStyle w:val="TableTextLeft"/>
              <w:rPr>
                <w:sz w:val="22"/>
              </w:rPr>
            </w:pPr>
            <w:r w:rsidRPr="00107EF1">
              <w:rPr>
                <w:sz w:val="22"/>
              </w:rPr>
              <w:t>93.40</w:t>
            </w:r>
          </w:p>
        </w:tc>
        <w:tc>
          <w:tcPr>
            <w:tcW w:w="850" w:type="dxa"/>
            <w:tcBorders>
              <w:top w:val="nil"/>
              <w:bottom w:val="nil"/>
            </w:tcBorders>
            <w:shd w:val="clear" w:color="auto" w:fill="FFFFFF" w:themeFill="background1"/>
          </w:tcPr>
          <w:p w14:paraId="334D2E66" w14:textId="77777777" w:rsidR="00EC0A98" w:rsidRPr="00107EF1" w:rsidRDefault="00EC0A98" w:rsidP="00AC1E70">
            <w:pPr>
              <w:pStyle w:val="TableTextLeft"/>
              <w:rPr>
                <w:sz w:val="22"/>
              </w:rPr>
            </w:pPr>
            <w:r w:rsidRPr="00107EF1">
              <w:rPr>
                <w:sz w:val="22"/>
              </w:rPr>
              <w:t>0.86</w:t>
            </w:r>
          </w:p>
        </w:tc>
      </w:tr>
      <w:tr w:rsidR="00EC0A98" w:rsidRPr="0030233E" w14:paraId="7E1B8D06" w14:textId="77777777" w:rsidTr="00107EF1">
        <w:tc>
          <w:tcPr>
            <w:tcW w:w="3798" w:type="dxa"/>
            <w:tcBorders>
              <w:top w:val="nil"/>
              <w:bottom w:val="nil"/>
            </w:tcBorders>
            <w:shd w:val="clear" w:color="auto" w:fill="FFFFFF" w:themeFill="background1"/>
          </w:tcPr>
          <w:p w14:paraId="31A74D0B" w14:textId="77777777" w:rsidR="00EC0A98" w:rsidRPr="00107EF1" w:rsidRDefault="00EC0A98" w:rsidP="00AC1E70">
            <w:pPr>
              <w:pStyle w:val="TableTextLeft"/>
              <w:rPr>
                <w:sz w:val="22"/>
              </w:rPr>
            </w:pPr>
            <w:r w:rsidRPr="00107EF1">
              <w:rPr>
                <w:sz w:val="22"/>
              </w:rPr>
              <w:t>AC &amp; synthetic non-absorbable mesh vs. AC &amp; biological mesh</w:t>
            </w:r>
          </w:p>
        </w:tc>
        <w:tc>
          <w:tcPr>
            <w:tcW w:w="1053" w:type="dxa"/>
            <w:tcBorders>
              <w:top w:val="nil"/>
              <w:bottom w:val="nil"/>
            </w:tcBorders>
            <w:shd w:val="clear" w:color="auto" w:fill="FFFFFF" w:themeFill="background1"/>
          </w:tcPr>
          <w:p w14:paraId="7A436C18" w14:textId="77777777" w:rsidR="00EC0A98" w:rsidRPr="00107EF1" w:rsidRDefault="00EC0A98" w:rsidP="00AC1E70">
            <w:pPr>
              <w:pStyle w:val="TableTextLeft"/>
              <w:rPr>
                <w:sz w:val="22"/>
              </w:rPr>
            </w:pPr>
            <w:r w:rsidRPr="00107EF1">
              <w:rPr>
                <w:sz w:val="22"/>
              </w:rPr>
              <w:t>0.65</w:t>
            </w:r>
          </w:p>
        </w:tc>
        <w:tc>
          <w:tcPr>
            <w:tcW w:w="1277" w:type="dxa"/>
            <w:tcBorders>
              <w:top w:val="nil"/>
              <w:bottom w:val="nil"/>
            </w:tcBorders>
            <w:shd w:val="clear" w:color="auto" w:fill="FFFFFF" w:themeFill="background1"/>
          </w:tcPr>
          <w:p w14:paraId="0796D167" w14:textId="77777777" w:rsidR="00EC0A98" w:rsidRPr="00107EF1" w:rsidRDefault="00EC0A98" w:rsidP="00AC1E70">
            <w:pPr>
              <w:pStyle w:val="TableTextLeft"/>
              <w:rPr>
                <w:sz w:val="22"/>
              </w:rPr>
            </w:pPr>
            <w:r w:rsidRPr="00107EF1">
              <w:rPr>
                <w:sz w:val="22"/>
              </w:rPr>
              <w:t>(0.41, 1.04)</w:t>
            </w:r>
          </w:p>
        </w:tc>
        <w:tc>
          <w:tcPr>
            <w:tcW w:w="1134" w:type="dxa"/>
            <w:tcBorders>
              <w:top w:val="nil"/>
              <w:bottom w:val="nil"/>
            </w:tcBorders>
            <w:shd w:val="clear" w:color="auto" w:fill="FFFFFF" w:themeFill="background1"/>
          </w:tcPr>
          <w:p w14:paraId="3FEC197C" w14:textId="77777777" w:rsidR="00EC0A98" w:rsidRPr="00107EF1" w:rsidRDefault="00EC0A98" w:rsidP="00AC1E70">
            <w:pPr>
              <w:pStyle w:val="TableTextLeft"/>
              <w:rPr>
                <w:sz w:val="22"/>
              </w:rPr>
            </w:pPr>
            <w:r w:rsidRPr="00107EF1">
              <w:rPr>
                <w:sz w:val="22"/>
              </w:rPr>
              <w:t>48.66</w:t>
            </w:r>
          </w:p>
        </w:tc>
        <w:tc>
          <w:tcPr>
            <w:tcW w:w="852" w:type="dxa"/>
            <w:tcBorders>
              <w:top w:val="nil"/>
              <w:bottom w:val="nil"/>
            </w:tcBorders>
            <w:shd w:val="clear" w:color="auto" w:fill="FFFFFF" w:themeFill="background1"/>
          </w:tcPr>
          <w:p w14:paraId="5F9A854F" w14:textId="77777777" w:rsidR="00EC0A98" w:rsidRPr="00107EF1" w:rsidRDefault="00EC0A98" w:rsidP="00AC1E70">
            <w:pPr>
              <w:pStyle w:val="TableTextLeft"/>
              <w:rPr>
                <w:sz w:val="22"/>
              </w:rPr>
            </w:pPr>
            <w:r w:rsidRPr="00107EF1">
              <w:rPr>
                <w:sz w:val="22"/>
              </w:rPr>
              <w:t>92.97</w:t>
            </w:r>
          </w:p>
        </w:tc>
        <w:tc>
          <w:tcPr>
            <w:tcW w:w="850" w:type="dxa"/>
            <w:tcBorders>
              <w:top w:val="nil"/>
              <w:bottom w:val="nil"/>
            </w:tcBorders>
            <w:shd w:val="clear" w:color="auto" w:fill="FFFFFF" w:themeFill="background1"/>
          </w:tcPr>
          <w:p w14:paraId="45F90AAE" w14:textId="77777777" w:rsidR="00EC0A98" w:rsidRPr="00107EF1" w:rsidRDefault="00EC0A98" w:rsidP="00AC1E70">
            <w:pPr>
              <w:pStyle w:val="TableTextLeft"/>
              <w:rPr>
                <w:sz w:val="22"/>
              </w:rPr>
            </w:pPr>
            <w:r w:rsidRPr="00107EF1">
              <w:rPr>
                <w:sz w:val="22"/>
              </w:rPr>
              <w:t>0.34</w:t>
            </w:r>
          </w:p>
        </w:tc>
      </w:tr>
      <w:tr w:rsidR="00EC0A98" w:rsidRPr="0030233E" w14:paraId="03E402C1" w14:textId="77777777" w:rsidTr="00107EF1">
        <w:tc>
          <w:tcPr>
            <w:tcW w:w="3798" w:type="dxa"/>
            <w:tcBorders>
              <w:top w:val="nil"/>
              <w:bottom w:val="nil"/>
            </w:tcBorders>
            <w:shd w:val="clear" w:color="auto" w:fill="FFFFFF" w:themeFill="background1"/>
          </w:tcPr>
          <w:p w14:paraId="01FE1AE4" w14:textId="77777777" w:rsidR="00EC0A98" w:rsidRPr="00107EF1" w:rsidRDefault="00EC0A98" w:rsidP="00AC1E70">
            <w:pPr>
              <w:pStyle w:val="TableTextLeft"/>
              <w:rPr>
                <w:sz w:val="22"/>
              </w:rPr>
            </w:pPr>
            <w:r w:rsidRPr="00107EF1">
              <w:rPr>
                <w:sz w:val="22"/>
              </w:rPr>
              <w:t>AC &amp; synthetic non-absorbable mesh vs. AC &amp; synthetic partially absorbable mesh</w:t>
            </w:r>
          </w:p>
        </w:tc>
        <w:tc>
          <w:tcPr>
            <w:tcW w:w="1053" w:type="dxa"/>
            <w:tcBorders>
              <w:top w:val="nil"/>
              <w:bottom w:val="nil"/>
            </w:tcBorders>
            <w:shd w:val="clear" w:color="auto" w:fill="FFFFFF" w:themeFill="background1"/>
          </w:tcPr>
          <w:p w14:paraId="0C5A4C1D" w14:textId="77777777" w:rsidR="00EC0A98" w:rsidRPr="00107EF1" w:rsidRDefault="00EC0A98" w:rsidP="00AC1E70">
            <w:pPr>
              <w:pStyle w:val="TableTextLeft"/>
              <w:rPr>
                <w:sz w:val="22"/>
              </w:rPr>
            </w:pPr>
            <w:r w:rsidRPr="00107EF1">
              <w:rPr>
                <w:sz w:val="22"/>
              </w:rPr>
              <w:t>0.65</w:t>
            </w:r>
          </w:p>
        </w:tc>
        <w:tc>
          <w:tcPr>
            <w:tcW w:w="1277" w:type="dxa"/>
            <w:tcBorders>
              <w:top w:val="nil"/>
              <w:bottom w:val="nil"/>
            </w:tcBorders>
            <w:shd w:val="clear" w:color="auto" w:fill="FFFFFF" w:themeFill="background1"/>
          </w:tcPr>
          <w:p w14:paraId="7F269940" w14:textId="77777777" w:rsidR="00EC0A98" w:rsidRPr="00107EF1" w:rsidRDefault="00EC0A98" w:rsidP="00AC1E70">
            <w:pPr>
              <w:pStyle w:val="TableTextLeft"/>
              <w:rPr>
                <w:sz w:val="22"/>
              </w:rPr>
            </w:pPr>
            <w:r w:rsidRPr="00107EF1">
              <w:rPr>
                <w:sz w:val="22"/>
              </w:rPr>
              <w:t>(0.41, 1.04)</w:t>
            </w:r>
          </w:p>
        </w:tc>
        <w:tc>
          <w:tcPr>
            <w:tcW w:w="1134" w:type="dxa"/>
            <w:tcBorders>
              <w:top w:val="nil"/>
              <w:bottom w:val="nil"/>
            </w:tcBorders>
            <w:shd w:val="clear" w:color="auto" w:fill="FFFFFF" w:themeFill="background1"/>
          </w:tcPr>
          <w:p w14:paraId="06D21D3C" w14:textId="77777777" w:rsidR="00EC0A98" w:rsidRPr="00107EF1" w:rsidRDefault="00EC0A98" w:rsidP="00AC1E70">
            <w:pPr>
              <w:pStyle w:val="TableTextLeft"/>
              <w:rPr>
                <w:sz w:val="22"/>
              </w:rPr>
            </w:pPr>
            <w:r w:rsidRPr="00107EF1">
              <w:rPr>
                <w:sz w:val="22"/>
              </w:rPr>
              <w:t>49.02</w:t>
            </w:r>
          </w:p>
        </w:tc>
        <w:tc>
          <w:tcPr>
            <w:tcW w:w="852" w:type="dxa"/>
            <w:tcBorders>
              <w:top w:val="nil"/>
              <w:bottom w:val="nil"/>
            </w:tcBorders>
            <w:shd w:val="clear" w:color="auto" w:fill="FFFFFF" w:themeFill="background1"/>
          </w:tcPr>
          <w:p w14:paraId="45B84E34" w14:textId="77777777" w:rsidR="00EC0A98" w:rsidRPr="00107EF1" w:rsidRDefault="00EC0A98" w:rsidP="00AC1E70">
            <w:pPr>
              <w:pStyle w:val="TableTextLeft"/>
              <w:rPr>
                <w:sz w:val="22"/>
              </w:rPr>
            </w:pPr>
            <w:r w:rsidRPr="00107EF1">
              <w:rPr>
                <w:sz w:val="22"/>
              </w:rPr>
              <w:t>93.42</w:t>
            </w:r>
          </w:p>
        </w:tc>
        <w:tc>
          <w:tcPr>
            <w:tcW w:w="850" w:type="dxa"/>
            <w:tcBorders>
              <w:top w:val="nil"/>
              <w:bottom w:val="nil"/>
            </w:tcBorders>
            <w:shd w:val="clear" w:color="auto" w:fill="FFFFFF" w:themeFill="background1"/>
          </w:tcPr>
          <w:p w14:paraId="4A9CFEB3" w14:textId="77777777" w:rsidR="00EC0A98" w:rsidRPr="00107EF1" w:rsidRDefault="00EC0A98" w:rsidP="00AC1E70">
            <w:pPr>
              <w:pStyle w:val="TableTextLeft"/>
              <w:rPr>
                <w:sz w:val="22"/>
              </w:rPr>
            </w:pPr>
            <w:r w:rsidRPr="00107EF1">
              <w:rPr>
                <w:sz w:val="22"/>
              </w:rPr>
              <w:t>0.87</w:t>
            </w:r>
          </w:p>
        </w:tc>
      </w:tr>
      <w:tr w:rsidR="00EC0A98" w:rsidRPr="0030233E" w14:paraId="2990CF51" w14:textId="77777777" w:rsidTr="00107EF1">
        <w:tc>
          <w:tcPr>
            <w:tcW w:w="3798" w:type="dxa"/>
            <w:tcBorders>
              <w:top w:val="nil"/>
              <w:bottom w:val="single" w:sz="12" w:space="0" w:color="auto"/>
            </w:tcBorders>
            <w:shd w:val="clear" w:color="auto" w:fill="FFFFFF" w:themeFill="background1"/>
          </w:tcPr>
          <w:p w14:paraId="5D4A64E7" w14:textId="77777777" w:rsidR="00EC0A98" w:rsidRPr="00107EF1" w:rsidRDefault="00EC0A98" w:rsidP="00AC1E70">
            <w:pPr>
              <w:pStyle w:val="TableTextLeft"/>
              <w:rPr>
                <w:b/>
                <w:sz w:val="22"/>
              </w:rPr>
            </w:pPr>
            <w:r w:rsidRPr="00107EF1">
              <w:rPr>
                <w:b/>
                <w:sz w:val="22"/>
              </w:rPr>
              <w:t>NMA (no nodes split)</w:t>
            </w:r>
          </w:p>
        </w:tc>
        <w:tc>
          <w:tcPr>
            <w:tcW w:w="1053" w:type="dxa"/>
            <w:tcBorders>
              <w:top w:val="nil"/>
              <w:bottom w:val="single" w:sz="12" w:space="0" w:color="auto"/>
            </w:tcBorders>
            <w:shd w:val="clear" w:color="auto" w:fill="FFFFFF" w:themeFill="background1"/>
          </w:tcPr>
          <w:p w14:paraId="0A0DD401" w14:textId="77777777" w:rsidR="00EC0A98" w:rsidRPr="00107EF1" w:rsidRDefault="00EC0A98" w:rsidP="00AC1E70">
            <w:pPr>
              <w:pStyle w:val="TableTextLeft"/>
              <w:rPr>
                <w:b/>
                <w:sz w:val="22"/>
              </w:rPr>
            </w:pPr>
            <w:r w:rsidRPr="00107EF1">
              <w:rPr>
                <w:b/>
                <w:sz w:val="22"/>
              </w:rPr>
              <w:t>0.63</w:t>
            </w:r>
          </w:p>
        </w:tc>
        <w:tc>
          <w:tcPr>
            <w:tcW w:w="1277" w:type="dxa"/>
            <w:tcBorders>
              <w:top w:val="nil"/>
              <w:bottom w:val="single" w:sz="12" w:space="0" w:color="auto"/>
            </w:tcBorders>
            <w:shd w:val="clear" w:color="auto" w:fill="FFFFFF" w:themeFill="background1"/>
          </w:tcPr>
          <w:p w14:paraId="4F8AD4EC" w14:textId="77777777" w:rsidR="00EC0A98" w:rsidRPr="00107EF1" w:rsidRDefault="00EC0A98" w:rsidP="00AC1E70">
            <w:pPr>
              <w:pStyle w:val="TableTextLeft"/>
              <w:rPr>
                <w:b/>
                <w:sz w:val="22"/>
              </w:rPr>
            </w:pPr>
            <w:r w:rsidRPr="00107EF1">
              <w:rPr>
                <w:b/>
                <w:sz w:val="22"/>
              </w:rPr>
              <w:t>(0.40, 1.00)</w:t>
            </w:r>
          </w:p>
        </w:tc>
        <w:tc>
          <w:tcPr>
            <w:tcW w:w="1134" w:type="dxa"/>
            <w:tcBorders>
              <w:top w:val="nil"/>
              <w:bottom w:val="single" w:sz="12" w:space="0" w:color="auto"/>
            </w:tcBorders>
            <w:shd w:val="clear" w:color="auto" w:fill="FFFFFF" w:themeFill="background1"/>
          </w:tcPr>
          <w:p w14:paraId="1C17422B" w14:textId="77777777" w:rsidR="00EC0A98" w:rsidRPr="00107EF1" w:rsidRDefault="00EC0A98" w:rsidP="00AC1E70">
            <w:pPr>
              <w:pStyle w:val="TableTextLeft"/>
              <w:rPr>
                <w:b/>
                <w:sz w:val="22"/>
              </w:rPr>
            </w:pPr>
            <w:r w:rsidRPr="00107EF1">
              <w:rPr>
                <w:b/>
                <w:sz w:val="22"/>
              </w:rPr>
              <w:t>48.89</w:t>
            </w:r>
          </w:p>
        </w:tc>
        <w:tc>
          <w:tcPr>
            <w:tcW w:w="852" w:type="dxa"/>
            <w:tcBorders>
              <w:top w:val="nil"/>
              <w:bottom w:val="single" w:sz="12" w:space="0" w:color="auto"/>
            </w:tcBorders>
            <w:shd w:val="clear" w:color="auto" w:fill="FFFFFF" w:themeFill="background1"/>
          </w:tcPr>
          <w:p w14:paraId="43523CB2" w14:textId="77777777" w:rsidR="00EC0A98" w:rsidRPr="00107EF1" w:rsidRDefault="00EC0A98" w:rsidP="00AC1E70">
            <w:pPr>
              <w:pStyle w:val="TableTextLeft"/>
              <w:rPr>
                <w:b/>
                <w:sz w:val="22"/>
              </w:rPr>
            </w:pPr>
            <w:r w:rsidRPr="00107EF1">
              <w:rPr>
                <w:b/>
                <w:sz w:val="22"/>
              </w:rPr>
              <w:t>92.73</w:t>
            </w:r>
          </w:p>
        </w:tc>
        <w:tc>
          <w:tcPr>
            <w:tcW w:w="850" w:type="dxa"/>
            <w:tcBorders>
              <w:top w:val="nil"/>
              <w:bottom w:val="single" w:sz="12" w:space="0" w:color="auto"/>
            </w:tcBorders>
            <w:shd w:val="clear" w:color="auto" w:fill="FFFFFF" w:themeFill="background1"/>
          </w:tcPr>
          <w:p w14:paraId="44EF40AC" w14:textId="77777777" w:rsidR="00EC0A98" w:rsidRPr="00107EF1" w:rsidRDefault="00EC0A98" w:rsidP="00AC1E70">
            <w:pPr>
              <w:pStyle w:val="TableTextLeft"/>
              <w:rPr>
                <w:b/>
                <w:sz w:val="22"/>
              </w:rPr>
            </w:pPr>
            <w:r w:rsidRPr="00107EF1">
              <w:rPr>
                <w:b/>
                <w:sz w:val="22"/>
              </w:rPr>
              <w:t>---</w:t>
            </w:r>
          </w:p>
        </w:tc>
      </w:tr>
    </w:tbl>
    <w:p w14:paraId="336E1F2F" w14:textId="77777777" w:rsidR="005A14A5" w:rsidRPr="00784395" w:rsidRDefault="005A14A5" w:rsidP="005A14A5">
      <w:pPr>
        <w:spacing w:after="360"/>
        <w:rPr>
          <w:i/>
        </w:rPr>
      </w:pPr>
      <w:r w:rsidRPr="00784395">
        <w:rPr>
          <w:i/>
          <w:vertAlign w:val="superscript"/>
        </w:rPr>
        <w:t>a</w:t>
      </w:r>
      <w:r w:rsidRPr="00784395">
        <w:rPr>
          <w:i/>
        </w:rPr>
        <w:t xml:space="preserve"> </w:t>
      </w:r>
      <w:r w:rsidRPr="00784395">
        <w:rPr>
          <w:rFonts w:cs="Arial"/>
          <w:i/>
        </w:rPr>
        <w:t>Posterior mean residual deviance compared to 55 total data points</w:t>
      </w:r>
    </w:p>
    <w:p w14:paraId="22AF0FDD" w14:textId="77777777" w:rsidR="005A14A5" w:rsidRPr="00107EF1" w:rsidRDefault="005A14A5" w:rsidP="008A7F03">
      <w:pPr>
        <w:rPr>
          <w:rFonts w:cs="Arial"/>
          <w:b/>
        </w:rPr>
      </w:pPr>
      <w:bookmarkStart w:id="9" w:name="_Ref522891237"/>
      <w:bookmarkStart w:id="10" w:name="_Toc522894841"/>
      <w:bookmarkStart w:id="11" w:name="_Toc522894786"/>
      <w:bookmarkStart w:id="12" w:name="_Toc522892664"/>
      <w:r w:rsidRPr="00107EF1">
        <w:rPr>
          <w:rFonts w:cs="Arial"/>
          <w:b/>
        </w:rPr>
        <w:t xml:space="preserve">Figure </w:t>
      </w:r>
      <w:bookmarkEnd w:id="9"/>
      <w:r w:rsidR="0071559A" w:rsidRPr="00107EF1">
        <w:rPr>
          <w:rFonts w:cs="Arial"/>
          <w:b/>
        </w:rPr>
        <w:t>A</w:t>
      </w:r>
      <w:r w:rsidRPr="00107EF1">
        <w:rPr>
          <w:rFonts w:cs="Arial"/>
          <w:b/>
        </w:rPr>
        <w:t>2: Direct, indirect and network estimates of relative treatment effects based on node-splitting results.</w:t>
      </w:r>
      <w:bookmarkEnd w:id="10"/>
      <w:bookmarkEnd w:id="11"/>
      <w:bookmarkEnd w:id="12"/>
    </w:p>
    <w:p w14:paraId="31005732" w14:textId="77777777" w:rsidR="005A14A5" w:rsidRDefault="005A14A5" w:rsidP="008A7F03">
      <w:pPr>
        <w:keepNext/>
        <w:jc w:val="center"/>
      </w:pPr>
      <w:r>
        <w:rPr>
          <w:noProof/>
          <w:lang w:eastAsia="en-GB"/>
        </w:rPr>
        <w:drawing>
          <wp:inline distT="0" distB="0" distL="0" distR="0" wp14:anchorId="0BB92621" wp14:editId="58F86B25">
            <wp:extent cx="4418330" cy="4169410"/>
            <wp:effectExtent l="0" t="0" r="127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18330" cy="4169410"/>
                    </a:xfrm>
                    <a:prstGeom prst="rect">
                      <a:avLst/>
                    </a:prstGeom>
                    <a:noFill/>
                    <a:ln>
                      <a:noFill/>
                    </a:ln>
                  </pic:spPr>
                </pic:pic>
              </a:graphicData>
            </a:graphic>
          </wp:inline>
        </w:drawing>
      </w:r>
    </w:p>
    <w:p w14:paraId="751DDEB2" w14:textId="77777777" w:rsidR="005A14A5" w:rsidRPr="00107EF1" w:rsidRDefault="005A14A5" w:rsidP="005A14A5">
      <w:pPr>
        <w:rPr>
          <w:rFonts w:cs="Arial"/>
          <w:i/>
        </w:rPr>
      </w:pPr>
      <w:r w:rsidRPr="00107EF1">
        <w:rPr>
          <w:rFonts w:cs="Arial"/>
          <w:i/>
        </w:rPr>
        <w:t xml:space="preserve">Treatments codes: 1 – AC, 2 – AC &amp; synthetic non-absorbable mesh, 3 – AC &amp; biological mesh, 4 – AC &amp; synthetic partially absorbable mesh. </w:t>
      </w:r>
    </w:p>
    <w:p w14:paraId="15F54216" w14:textId="77777777" w:rsidR="005A14A5" w:rsidRDefault="005A14A5" w:rsidP="005A14A5">
      <w:pPr>
        <w:sectPr w:rsidR="005A14A5">
          <w:pgSz w:w="11906" w:h="16838"/>
          <w:pgMar w:top="1418" w:right="851" w:bottom="1134" w:left="1985" w:header="709" w:footer="709" w:gutter="0"/>
          <w:cols w:space="720"/>
        </w:sectPr>
      </w:pPr>
    </w:p>
    <w:p w14:paraId="7CF4FD5C" w14:textId="77777777" w:rsidR="005A14A5" w:rsidRPr="00107EF1" w:rsidRDefault="005A14A5" w:rsidP="005A14A5">
      <w:pPr>
        <w:pStyle w:val="Caption"/>
        <w:rPr>
          <w:rFonts w:asciiTheme="minorHAnsi" w:hAnsiTheme="minorHAnsi"/>
        </w:rPr>
      </w:pPr>
      <w:bookmarkStart w:id="13" w:name="_Ref522891188"/>
      <w:bookmarkStart w:id="14" w:name="_Toc522894731"/>
      <w:r w:rsidRPr="00107EF1">
        <w:rPr>
          <w:rFonts w:asciiTheme="minorHAnsi" w:hAnsiTheme="minorHAnsi"/>
        </w:rPr>
        <w:t xml:space="preserve">Table </w:t>
      </w:r>
      <w:bookmarkEnd w:id="13"/>
      <w:r w:rsidR="0071559A" w:rsidRPr="00107EF1">
        <w:rPr>
          <w:rFonts w:asciiTheme="minorHAnsi" w:hAnsiTheme="minorHAnsi"/>
        </w:rPr>
        <w:t>A</w:t>
      </w:r>
      <w:r w:rsidRPr="00107EF1">
        <w:rPr>
          <w:rFonts w:asciiTheme="minorHAnsi" w:hAnsiTheme="minorHAnsi"/>
        </w:rPr>
        <w:t>3: Direct, indirect and NMA estimates of all relative treatment effects</w:t>
      </w:r>
      <w:bookmarkEnd w:id="14"/>
      <w:r w:rsidR="00EC0A98" w:rsidRPr="00107EF1">
        <w:rPr>
          <w:rFonts w:asciiTheme="minorHAnsi" w:hAnsiTheme="minorHAnsi"/>
        </w:rPr>
        <w:t>.</w:t>
      </w:r>
    </w:p>
    <w:tbl>
      <w:tblPr>
        <w:tblW w:w="14260" w:type="dxa"/>
        <w:tblInd w:w="108" w:type="dxa"/>
        <w:tblBorders>
          <w:top w:val="single" w:sz="12" w:space="0" w:color="auto"/>
          <w:bottom w:val="single" w:sz="12" w:space="0" w:color="auto"/>
          <w:insideH w:val="single" w:sz="6" w:space="0" w:color="FFFFFF"/>
          <w:insideV w:val="single" w:sz="6" w:space="0" w:color="FFFFFF"/>
        </w:tblBorders>
        <w:shd w:val="clear" w:color="auto" w:fill="FFFFFF" w:themeFill="background1"/>
        <w:tblLayout w:type="fixed"/>
        <w:tblLook w:val="04A0" w:firstRow="1" w:lastRow="0" w:firstColumn="1" w:lastColumn="0" w:noHBand="0" w:noVBand="1"/>
      </w:tblPr>
      <w:tblGrid>
        <w:gridCol w:w="2778"/>
        <w:gridCol w:w="3544"/>
        <w:gridCol w:w="1134"/>
        <w:gridCol w:w="851"/>
        <w:gridCol w:w="992"/>
        <w:gridCol w:w="1134"/>
        <w:gridCol w:w="709"/>
        <w:gridCol w:w="708"/>
        <w:gridCol w:w="851"/>
        <w:gridCol w:w="709"/>
        <w:gridCol w:w="850"/>
      </w:tblGrid>
      <w:tr w:rsidR="00EC0A98" w:rsidRPr="0030233E" w14:paraId="33419BBC" w14:textId="77777777" w:rsidTr="00107EF1">
        <w:trPr>
          <w:tblHeader/>
        </w:trPr>
        <w:tc>
          <w:tcPr>
            <w:tcW w:w="2778" w:type="dxa"/>
            <w:vMerge w:val="restart"/>
            <w:tcBorders>
              <w:top w:val="single" w:sz="12" w:space="0" w:color="auto"/>
              <w:bottom w:val="single" w:sz="6" w:space="0" w:color="FFFFFF"/>
            </w:tcBorders>
            <w:shd w:val="clear" w:color="auto" w:fill="FFFFFF" w:themeFill="background1"/>
            <w:noWrap/>
            <w:vAlign w:val="bottom"/>
            <w:hideMark/>
          </w:tcPr>
          <w:p w14:paraId="5DA8BB8A" w14:textId="77777777" w:rsidR="00EC0A98" w:rsidRPr="00107EF1" w:rsidRDefault="00EC0A98" w:rsidP="00AC1E70">
            <w:pPr>
              <w:pStyle w:val="TableHeadingLeft"/>
              <w:rPr>
                <w:rFonts w:cs="Arial"/>
                <w:color w:val="000000"/>
                <w:sz w:val="14"/>
              </w:rPr>
            </w:pPr>
            <w:r w:rsidRPr="00107EF1">
              <w:rPr>
                <w:rFonts w:cs="Arial"/>
                <w:color w:val="000000"/>
                <w:sz w:val="14"/>
              </w:rPr>
              <w:t>Treatment 1</w:t>
            </w:r>
          </w:p>
        </w:tc>
        <w:tc>
          <w:tcPr>
            <w:tcW w:w="3544" w:type="dxa"/>
            <w:vMerge w:val="restart"/>
            <w:tcBorders>
              <w:top w:val="single" w:sz="12" w:space="0" w:color="auto"/>
              <w:bottom w:val="single" w:sz="6" w:space="0" w:color="FFFFFF"/>
            </w:tcBorders>
            <w:shd w:val="clear" w:color="auto" w:fill="FFFFFF" w:themeFill="background1"/>
            <w:noWrap/>
            <w:vAlign w:val="bottom"/>
            <w:hideMark/>
          </w:tcPr>
          <w:p w14:paraId="2D2F868F" w14:textId="77777777" w:rsidR="00EC0A98" w:rsidRPr="00107EF1" w:rsidRDefault="00EC0A98" w:rsidP="00AC1E70">
            <w:pPr>
              <w:pStyle w:val="TableHeadingLeft"/>
              <w:rPr>
                <w:rFonts w:cs="Arial"/>
                <w:color w:val="000000"/>
                <w:sz w:val="14"/>
              </w:rPr>
            </w:pPr>
            <w:r w:rsidRPr="00107EF1">
              <w:rPr>
                <w:rFonts w:cs="Arial"/>
                <w:color w:val="000000"/>
                <w:sz w:val="14"/>
              </w:rPr>
              <w:t>Treatment 2</w:t>
            </w:r>
          </w:p>
        </w:tc>
        <w:tc>
          <w:tcPr>
            <w:tcW w:w="2977" w:type="dxa"/>
            <w:gridSpan w:val="3"/>
            <w:tcBorders>
              <w:top w:val="single" w:sz="12" w:space="0" w:color="auto"/>
              <w:bottom w:val="single" w:sz="6" w:space="0" w:color="FFFFFF"/>
            </w:tcBorders>
            <w:shd w:val="clear" w:color="auto" w:fill="FFFFFF" w:themeFill="background1"/>
            <w:noWrap/>
            <w:vAlign w:val="bottom"/>
            <w:hideMark/>
          </w:tcPr>
          <w:p w14:paraId="1349E53B" w14:textId="77777777" w:rsidR="00EC0A98" w:rsidRPr="00107EF1" w:rsidRDefault="00EC0A98" w:rsidP="00AC1E70">
            <w:pPr>
              <w:pStyle w:val="TableHeadingLeft"/>
              <w:rPr>
                <w:rFonts w:cs="Arial"/>
                <w:color w:val="000000"/>
                <w:sz w:val="14"/>
              </w:rPr>
            </w:pPr>
            <w:r w:rsidRPr="00107EF1">
              <w:rPr>
                <w:rFonts w:cs="Arial"/>
                <w:color w:val="000000"/>
                <w:sz w:val="14"/>
              </w:rPr>
              <w:t>Direct</w:t>
            </w:r>
            <w:r w:rsidRPr="00107EF1">
              <w:rPr>
                <w:rFonts w:cs="Arial"/>
                <w:color w:val="000000"/>
                <w:sz w:val="14"/>
                <w:vertAlign w:val="superscript"/>
              </w:rPr>
              <w:t>a</w:t>
            </w:r>
          </w:p>
        </w:tc>
        <w:tc>
          <w:tcPr>
            <w:tcW w:w="2551" w:type="dxa"/>
            <w:gridSpan w:val="3"/>
            <w:tcBorders>
              <w:top w:val="single" w:sz="12" w:space="0" w:color="auto"/>
              <w:bottom w:val="single" w:sz="6" w:space="0" w:color="FFFFFF"/>
            </w:tcBorders>
            <w:shd w:val="clear" w:color="auto" w:fill="FFFFFF" w:themeFill="background1"/>
            <w:noWrap/>
            <w:vAlign w:val="bottom"/>
            <w:hideMark/>
          </w:tcPr>
          <w:p w14:paraId="14EBD4A3" w14:textId="77777777" w:rsidR="00EC0A98" w:rsidRPr="00107EF1" w:rsidRDefault="00EC0A98" w:rsidP="00AC1E70">
            <w:pPr>
              <w:pStyle w:val="TableHeadingLeft"/>
              <w:rPr>
                <w:rFonts w:cs="Arial"/>
                <w:color w:val="000000"/>
                <w:sz w:val="14"/>
              </w:rPr>
            </w:pPr>
            <w:r w:rsidRPr="00107EF1">
              <w:rPr>
                <w:rFonts w:cs="Arial"/>
                <w:color w:val="000000"/>
                <w:sz w:val="14"/>
              </w:rPr>
              <w:t>Indirect</w:t>
            </w:r>
            <w:r w:rsidRPr="00107EF1">
              <w:rPr>
                <w:rFonts w:cs="Arial"/>
                <w:color w:val="000000"/>
                <w:sz w:val="14"/>
                <w:vertAlign w:val="superscript"/>
              </w:rPr>
              <w:t>b</w:t>
            </w:r>
          </w:p>
        </w:tc>
        <w:tc>
          <w:tcPr>
            <w:tcW w:w="2410" w:type="dxa"/>
            <w:gridSpan w:val="3"/>
            <w:tcBorders>
              <w:top w:val="single" w:sz="12" w:space="0" w:color="auto"/>
              <w:bottom w:val="single" w:sz="6" w:space="0" w:color="FFFFFF"/>
            </w:tcBorders>
            <w:shd w:val="clear" w:color="auto" w:fill="FFFFFF" w:themeFill="background1"/>
            <w:noWrap/>
            <w:vAlign w:val="bottom"/>
            <w:hideMark/>
          </w:tcPr>
          <w:p w14:paraId="364940A4" w14:textId="77777777" w:rsidR="00EC0A98" w:rsidRPr="00107EF1" w:rsidRDefault="00EC0A98" w:rsidP="00AC1E70">
            <w:pPr>
              <w:pStyle w:val="TableHeadingLeft"/>
              <w:rPr>
                <w:rFonts w:cs="Arial"/>
                <w:color w:val="000000"/>
                <w:sz w:val="14"/>
              </w:rPr>
            </w:pPr>
            <w:r w:rsidRPr="00107EF1">
              <w:rPr>
                <w:rFonts w:cs="Arial"/>
                <w:color w:val="000000"/>
                <w:sz w:val="14"/>
              </w:rPr>
              <w:t>NMA</w:t>
            </w:r>
            <w:r w:rsidRPr="00107EF1">
              <w:rPr>
                <w:rFonts w:cs="Arial"/>
                <w:color w:val="000000"/>
                <w:sz w:val="14"/>
                <w:vertAlign w:val="superscript"/>
              </w:rPr>
              <w:t>c</w:t>
            </w:r>
          </w:p>
        </w:tc>
      </w:tr>
      <w:tr w:rsidR="008A7F03" w:rsidRPr="0030233E" w14:paraId="26293873" w14:textId="77777777" w:rsidTr="00107EF1">
        <w:trPr>
          <w:tblHeader/>
        </w:trPr>
        <w:tc>
          <w:tcPr>
            <w:tcW w:w="2778" w:type="dxa"/>
            <w:vMerge/>
            <w:tcBorders>
              <w:top w:val="single" w:sz="6" w:space="0" w:color="FFFFFF"/>
              <w:bottom w:val="single" w:sz="4" w:space="0" w:color="auto"/>
            </w:tcBorders>
            <w:shd w:val="clear" w:color="auto" w:fill="FFFFFF" w:themeFill="background1"/>
            <w:vAlign w:val="bottom"/>
            <w:hideMark/>
          </w:tcPr>
          <w:p w14:paraId="77005210" w14:textId="77777777" w:rsidR="00EC0A98" w:rsidRPr="00107EF1" w:rsidRDefault="00EC0A98" w:rsidP="00AC1E70">
            <w:pPr>
              <w:pStyle w:val="TableHeadingLeft"/>
              <w:rPr>
                <w:rFonts w:cs="Arial"/>
                <w:color w:val="000000"/>
                <w:sz w:val="14"/>
              </w:rPr>
            </w:pPr>
          </w:p>
        </w:tc>
        <w:tc>
          <w:tcPr>
            <w:tcW w:w="3544" w:type="dxa"/>
            <w:vMerge/>
            <w:tcBorders>
              <w:top w:val="single" w:sz="6" w:space="0" w:color="FFFFFF"/>
              <w:bottom w:val="single" w:sz="4" w:space="0" w:color="auto"/>
            </w:tcBorders>
            <w:shd w:val="clear" w:color="auto" w:fill="FFFFFF" w:themeFill="background1"/>
            <w:vAlign w:val="bottom"/>
            <w:hideMark/>
          </w:tcPr>
          <w:p w14:paraId="625916B0" w14:textId="77777777" w:rsidR="00EC0A98" w:rsidRPr="00107EF1" w:rsidRDefault="00EC0A98" w:rsidP="00AC1E70">
            <w:pPr>
              <w:pStyle w:val="TableHeadingLeft"/>
              <w:rPr>
                <w:rFonts w:cs="Arial"/>
                <w:color w:val="000000"/>
                <w:sz w:val="14"/>
              </w:rPr>
            </w:pPr>
          </w:p>
        </w:tc>
        <w:tc>
          <w:tcPr>
            <w:tcW w:w="1134" w:type="dxa"/>
            <w:tcBorders>
              <w:top w:val="single" w:sz="6" w:space="0" w:color="FFFFFF"/>
              <w:bottom w:val="single" w:sz="4" w:space="0" w:color="auto"/>
            </w:tcBorders>
            <w:shd w:val="clear" w:color="auto" w:fill="FFFFFF" w:themeFill="background1"/>
            <w:vAlign w:val="bottom"/>
            <w:hideMark/>
          </w:tcPr>
          <w:p w14:paraId="0EC846EA" w14:textId="77777777" w:rsidR="00EC0A98" w:rsidRPr="00107EF1" w:rsidRDefault="00EC0A98" w:rsidP="00AC1E70">
            <w:pPr>
              <w:pStyle w:val="TableHeadingLeft"/>
              <w:rPr>
                <w:rFonts w:cs="Arial"/>
                <w:color w:val="000000"/>
                <w:sz w:val="14"/>
              </w:rPr>
            </w:pPr>
            <w:r w:rsidRPr="00107EF1">
              <w:rPr>
                <w:rFonts w:cs="Arial"/>
                <w:color w:val="000000"/>
                <w:sz w:val="14"/>
              </w:rPr>
              <w:t>median log(HR)</w:t>
            </w:r>
          </w:p>
        </w:tc>
        <w:tc>
          <w:tcPr>
            <w:tcW w:w="851" w:type="dxa"/>
            <w:tcBorders>
              <w:top w:val="single" w:sz="6" w:space="0" w:color="FFFFFF"/>
              <w:bottom w:val="single" w:sz="4" w:space="0" w:color="auto"/>
            </w:tcBorders>
            <w:shd w:val="clear" w:color="auto" w:fill="FFFFFF" w:themeFill="background1"/>
            <w:vAlign w:val="bottom"/>
            <w:hideMark/>
          </w:tcPr>
          <w:p w14:paraId="345544D8" w14:textId="77777777" w:rsidR="00EC0A98" w:rsidRPr="00107EF1" w:rsidRDefault="00EC0A98" w:rsidP="00AC1E70">
            <w:pPr>
              <w:pStyle w:val="TableHeadingLeft"/>
              <w:rPr>
                <w:rFonts w:cs="Arial"/>
                <w:color w:val="000000"/>
                <w:sz w:val="14"/>
              </w:rPr>
            </w:pPr>
            <w:r w:rsidRPr="00107EF1">
              <w:rPr>
                <w:rFonts w:cs="Arial"/>
                <w:color w:val="000000"/>
                <w:sz w:val="14"/>
              </w:rPr>
              <w:t>2.50%</w:t>
            </w:r>
          </w:p>
        </w:tc>
        <w:tc>
          <w:tcPr>
            <w:tcW w:w="992" w:type="dxa"/>
            <w:tcBorders>
              <w:top w:val="single" w:sz="6" w:space="0" w:color="FFFFFF"/>
              <w:bottom w:val="single" w:sz="4" w:space="0" w:color="auto"/>
            </w:tcBorders>
            <w:shd w:val="clear" w:color="auto" w:fill="FFFFFF" w:themeFill="background1"/>
            <w:vAlign w:val="bottom"/>
            <w:hideMark/>
          </w:tcPr>
          <w:p w14:paraId="463ED109" w14:textId="77777777" w:rsidR="00EC0A98" w:rsidRPr="00107EF1" w:rsidRDefault="00EC0A98" w:rsidP="00AC1E70">
            <w:pPr>
              <w:pStyle w:val="TableHeadingLeft"/>
              <w:rPr>
                <w:rFonts w:cs="Arial"/>
                <w:color w:val="000000"/>
                <w:sz w:val="14"/>
              </w:rPr>
            </w:pPr>
            <w:r w:rsidRPr="00107EF1">
              <w:rPr>
                <w:rFonts w:cs="Arial"/>
                <w:color w:val="000000"/>
                <w:sz w:val="14"/>
              </w:rPr>
              <w:t>97.50%</w:t>
            </w:r>
          </w:p>
        </w:tc>
        <w:tc>
          <w:tcPr>
            <w:tcW w:w="1134" w:type="dxa"/>
            <w:tcBorders>
              <w:top w:val="single" w:sz="6" w:space="0" w:color="FFFFFF"/>
              <w:bottom w:val="single" w:sz="4" w:space="0" w:color="auto"/>
            </w:tcBorders>
            <w:shd w:val="clear" w:color="auto" w:fill="FFFFFF" w:themeFill="background1"/>
            <w:vAlign w:val="bottom"/>
            <w:hideMark/>
          </w:tcPr>
          <w:p w14:paraId="72E61371" w14:textId="77777777" w:rsidR="00EC0A98" w:rsidRPr="00107EF1" w:rsidRDefault="00EC0A98" w:rsidP="00AC1E70">
            <w:pPr>
              <w:pStyle w:val="TableHeadingLeft"/>
              <w:rPr>
                <w:rFonts w:cs="Arial"/>
                <w:color w:val="000000"/>
                <w:sz w:val="14"/>
              </w:rPr>
            </w:pPr>
            <w:r w:rsidRPr="00107EF1">
              <w:rPr>
                <w:rFonts w:cs="Arial"/>
                <w:color w:val="000000"/>
                <w:sz w:val="14"/>
              </w:rPr>
              <w:t>median log(HR)</w:t>
            </w:r>
          </w:p>
        </w:tc>
        <w:tc>
          <w:tcPr>
            <w:tcW w:w="709" w:type="dxa"/>
            <w:tcBorders>
              <w:top w:val="single" w:sz="6" w:space="0" w:color="FFFFFF"/>
              <w:bottom w:val="single" w:sz="4" w:space="0" w:color="auto"/>
            </w:tcBorders>
            <w:shd w:val="clear" w:color="auto" w:fill="FFFFFF" w:themeFill="background1"/>
            <w:vAlign w:val="bottom"/>
            <w:hideMark/>
          </w:tcPr>
          <w:p w14:paraId="7F84D9B2" w14:textId="77777777" w:rsidR="00EC0A98" w:rsidRPr="00107EF1" w:rsidRDefault="00EC0A98" w:rsidP="00AC1E70">
            <w:pPr>
              <w:pStyle w:val="TableHeadingLeft"/>
              <w:rPr>
                <w:rFonts w:cs="Arial"/>
                <w:color w:val="000000"/>
                <w:sz w:val="14"/>
              </w:rPr>
            </w:pPr>
            <w:r w:rsidRPr="00107EF1">
              <w:rPr>
                <w:rFonts w:cs="Arial"/>
                <w:color w:val="000000"/>
                <w:sz w:val="14"/>
              </w:rPr>
              <w:t>2.5%</w:t>
            </w:r>
          </w:p>
        </w:tc>
        <w:tc>
          <w:tcPr>
            <w:tcW w:w="708" w:type="dxa"/>
            <w:tcBorders>
              <w:top w:val="single" w:sz="6" w:space="0" w:color="FFFFFF"/>
              <w:bottom w:val="single" w:sz="4" w:space="0" w:color="auto"/>
            </w:tcBorders>
            <w:shd w:val="clear" w:color="auto" w:fill="FFFFFF" w:themeFill="background1"/>
            <w:vAlign w:val="bottom"/>
            <w:hideMark/>
          </w:tcPr>
          <w:p w14:paraId="26A0876A" w14:textId="77777777" w:rsidR="00EC0A98" w:rsidRPr="00107EF1" w:rsidRDefault="00EC0A98" w:rsidP="00AC1E70">
            <w:pPr>
              <w:pStyle w:val="TableHeadingLeft"/>
              <w:rPr>
                <w:rFonts w:cs="Arial"/>
                <w:color w:val="000000"/>
                <w:sz w:val="14"/>
              </w:rPr>
            </w:pPr>
            <w:r w:rsidRPr="00107EF1">
              <w:rPr>
                <w:rFonts w:cs="Arial"/>
                <w:color w:val="000000"/>
                <w:sz w:val="14"/>
              </w:rPr>
              <w:t>97.5%</w:t>
            </w:r>
          </w:p>
        </w:tc>
        <w:tc>
          <w:tcPr>
            <w:tcW w:w="851" w:type="dxa"/>
            <w:tcBorders>
              <w:top w:val="single" w:sz="6" w:space="0" w:color="FFFFFF"/>
              <w:bottom w:val="single" w:sz="4" w:space="0" w:color="auto"/>
            </w:tcBorders>
            <w:shd w:val="clear" w:color="auto" w:fill="FFFFFF" w:themeFill="background1"/>
            <w:vAlign w:val="bottom"/>
            <w:hideMark/>
          </w:tcPr>
          <w:p w14:paraId="7777A9D2" w14:textId="77777777" w:rsidR="00EC0A98" w:rsidRPr="00107EF1" w:rsidRDefault="00EC0A98" w:rsidP="00AC1E70">
            <w:pPr>
              <w:pStyle w:val="TableHeadingLeft"/>
              <w:rPr>
                <w:rFonts w:cs="Arial"/>
                <w:color w:val="000000"/>
                <w:sz w:val="14"/>
              </w:rPr>
            </w:pPr>
            <w:r w:rsidRPr="00107EF1">
              <w:rPr>
                <w:rFonts w:cs="Arial"/>
                <w:color w:val="000000"/>
                <w:sz w:val="14"/>
              </w:rPr>
              <w:t>median log(HR)</w:t>
            </w:r>
          </w:p>
        </w:tc>
        <w:tc>
          <w:tcPr>
            <w:tcW w:w="709" w:type="dxa"/>
            <w:tcBorders>
              <w:top w:val="single" w:sz="6" w:space="0" w:color="FFFFFF"/>
              <w:bottom w:val="single" w:sz="4" w:space="0" w:color="auto"/>
            </w:tcBorders>
            <w:shd w:val="clear" w:color="auto" w:fill="FFFFFF" w:themeFill="background1"/>
            <w:vAlign w:val="bottom"/>
            <w:hideMark/>
          </w:tcPr>
          <w:p w14:paraId="44BAE5F5" w14:textId="77777777" w:rsidR="00EC0A98" w:rsidRPr="00107EF1" w:rsidRDefault="00EC0A98" w:rsidP="00AC1E70">
            <w:pPr>
              <w:pStyle w:val="TableHeadingLeft"/>
              <w:rPr>
                <w:rFonts w:cs="Arial"/>
                <w:color w:val="000000"/>
                <w:sz w:val="14"/>
              </w:rPr>
            </w:pPr>
            <w:r w:rsidRPr="00107EF1">
              <w:rPr>
                <w:rFonts w:cs="Arial"/>
                <w:color w:val="000000"/>
                <w:sz w:val="14"/>
              </w:rPr>
              <w:t>2.5%</w:t>
            </w:r>
          </w:p>
        </w:tc>
        <w:tc>
          <w:tcPr>
            <w:tcW w:w="850" w:type="dxa"/>
            <w:tcBorders>
              <w:top w:val="single" w:sz="6" w:space="0" w:color="FFFFFF"/>
              <w:bottom w:val="single" w:sz="4" w:space="0" w:color="auto"/>
            </w:tcBorders>
            <w:shd w:val="clear" w:color="auto" w:fill="FFFFFF" w:themeFill="background1"/>
            <w:vAlign w:val="bottom"/>
            <w:hideMark/>
          </w:tcPr>
          <w:p w14:paraId="5114CDD5" w14:textId="77777777" w:rsidR="00EC0A98" w:rsidRPr="00107EF1" w:rsidRDefault="00EC0A98" w:rsidP="00AC1E70">
            <w:pPr>
              <w:pStyle w:val="TableHeadingLeft"/>
              <w:rPr>
                <w:rFonts w:cs="Arial"/>
                <w:color w:val="000000"/>
                <w:sz w:val="14"/>
              </w:rPr>
            </w:pPr>
            <w:r w:rsidRPr="00107EF1">
              <w:rPr>
                <w:rFonts w:cs="Arial"/>
                <w:color w:val="000000"/>
                <w:sz w:val="14"/>
              </w:rPr>
              <w:t>97.5%</w:t>
            </w:r>
          </w:p>
        </w:tc>
      </w:tr>
      <w:tr w:rsidR="008A7F03" w:rsidRPr="0030233E" w14:paraId="1E4A9ED4" w14:textId="77777777" w:rsidTr="00107EF1">
        <w:tc>
          <w:tcPr>
            <w:tcW w:w="2778" w:type="dxa"/>
            <w:tcBorders>
              <w:top w:val="single" w:sz="4" w:space="0" w:color="auto"/>
            </w:tcBorders>
            <w:shd w:val="clear" w:color="auto" w:fill="FFFFFF" w:themeFill="background1"/>
            <w:noWrap/>
            <w:hideMark/>
          </w:tcPr>
          <w:p w14:paraId="166765FA" w14:textId="77777777" w:rsidR="00EC0A98" w:rsidRPr="00107EF1" w:rsidRDefault="00EC0A98" w:rsidP="00AC1E70">
            <w:pPr>
              <w:pStyle w:val="TableTextLeft"/>
              <w:rPr>
                <w:rFonts w:cs="Arial"/>
                <w:sz w:val="14"/>
              </w:rPr>
            </w:pPr>
            <w:r w:rsidRPr="00107EF1">
              <w:rPr>
                <w:rFonts w:cs="Arial"/>
                <w:sz w:val="14"/>
              </w:rPr>
              <w:t>AC</w:t>
            </w:r>
          </w:p>
        </w:tc>
        <w:tc>
          <w:tcPr>
            <w:tcW w:w="3544" w:type="dxa"/>
            <w:tcBorders>
              <w:top w:val="single" w:sz="4" w:space="0" w:color="auto"/>
            </w:tcBorders>
            <w:shd w:val="clear" w:color="auto" w:fill="FFFFFF" w:themeFill="background1"/>
            <w:noWrap/>
            <w:hideMark/>
          </w:tcPr>
          <w:p w14:paraId="17BFE544" w14:textId="77777777" w:rsidR="00EC0A98" w:rsidRPr="00107EF1" w:rsidRDefault="00EC0A98" w:rsidP="00AC1E70">
            <w:pPr>
              <w:pStyle w:val="TableTextLeft"/>
              <w:rPr>
                <w:rFonts w:cs="Arial"/>
                <w:sz w:val="14"/>
              </w:rPr>
            </w:pPr>
            <w:r w:rsidRPr="00107EF1">
              <w:rPr>
                <w:rFonts w:cs="Arial"/>
                <w:sz w:val="14"/>
              </w:rPr>
              <w:t>AC &amp; synthetic non-absorbable mesh</w:t>
            </w:r>
          </w:p>
        </w:tc>
        <w:tc>
          <w:tcPr>
            <w:tcW w:w="1134" w:type="dxa"/>
            <w:tcBorders>
              <w:top w:val="single" w:sz="4" w:space="0" w:color="auto"/>
            </w:tcBorders>
            <w:shd w:val="clear" w:color="auto" w:fill="FFFFFF" w:themeFill="background1"/>
            <w:noWrap/>
            <w:hideMark/>
          </w:tcPr>
          <w:p w14:paraId="37CB1315" w14:textId="77777777" w:rsidR="00EC0A98" w:rsidRPr="00107EF1" w:rsidRDefault="00EC0A98" w:rsidP="00AC1E70">
            <w:pPr>
              <w:pStyle w:val="TableTextLeft"/>
              <w:rPr>
                <w:rFonts w:cs="Arial"/>
                <w:sz w:val="14"/>
              </w:rPr>
            </w:pPr>
            <w:r w:rsidRPr="00107EF1">
              <w:rPr>
                <w:rFonts w:cs="Arial"/>
                <w:sz w:val="14"/>
              </w:rPr>
              <w:t>-1.06</w:t>
            </w:r>
          </w:p>
        </w:tc>
        <w:tc>
          <w:tcPr>
            <w:tcW w:w="851" w:type="dxa"/>
            <w:tcBorders>
              <w:top w:val="single" w:sz="4" w:space="0" w:color="auto"/>
            </w:tcBorders>
            <w:shd w:val="clear" w:color="auto" w:fill="FFFFFF" w:themeFill="background1"/>
            <w:noWrap/>
            <w:hideMark/>
          </w:tcPr>
          <w:p w14:paraId="04A7DB02" w14:textId="77777777" w:rsidR="00EC0A98" w:rsidRPr="00107EF1" w:rsidRDefault="00EC0A98" w:rsidP="00AC1E70">
            <w:pPr>
              <w:pStyle w:val="TableTextLeft"/>
              <w:rPr>
                <w:rFonts w:cs="Arial"/>
                <w:sz w:val="14"/>
              </w:rPr>
            </w:pPr>
            <w:r w:rsidRPr="00107EF1">
              <w:rPr>
                <w:rFonts w:cs="Arial"/>
                <w:sz w:val="14"/>
              </w:rPr>
              <w:t>-1.63</w:t>
            </w:r>
          </w:p>
        </w:tc>
        <w:tc>
          <w:tcPr>
            <w:tcW w:w="992" w:type="dxa"/>
            <w:tcBorders>
              <w:top w:val="single" w:sz="4" w:space="0" w:color="auto"/>
            </w:tcBorders>
            <w:shd w:val="clear" w:color="auto" w:fill="FFFFFF" w:themeFill="background1"/>
            <w:noWrap/>
            <w:hideMark/>
          </w:tcPr>
          <w:p w14:paraId="36898F0E" w14:textId="77777777" w:rsidR="00EC0A98" w:rsidRPr="00107EF1" w:rsidRDefault="00EC0A98" w:rsidP="00AC1E70">
            <w:pPr>
              <w:pStyle w:val="TableTextLeft"/>
              <w:rPr>
                <w:rFonts w:cs="Arial"/>
                <w:sz w:val="14"/>
              </w:rPr>
            </w:pPr>
            <w:r w:rsidRPr="00107EF1">
              <w:rPr>
                <w:rFonts w:cs="Arial"/>
                <w:sz w:val="14"/>
              </w:rPr>
              <w:t>-0.56</w:t>
            </w:r>
          </w:p>
        </w:tc>
        <w:tc>
          <w:tcPr>
            <w:tcW w:w="1134" w:type="dxa"/>
            <w:tcBorders>
              <w:top w:val="single" w:sz="4" w:space="0" w:color="auto"/>
            </w:tcBorders>
            <w:shd w:val="clear" w:color="auto" w:fill="FFFFFF" w:themeFill="background1"/>
            <w:noWrap/>
            <w:hideMark/>
          </w:tcPr>
          <w:p w14:paraId="5641CFD2" w14:textId="77777777" w:rsidR="00EC0A98" w:rsidRPr="00107EF1" w:rsidRDefault="00EC0A98" w:rsidP="00AC1E70">
            <w:pPr>
              <w:pStyle w:val="TableTextLeft"/>
              <w:rPr>
                <w:rFonts w:cs="Arial"/>
                <w:sz w:val="14"/>
              </w:rPr>
            </w:pPr>
            <w:r w:rsidRPr="00107EF1">
              <w:rPr>
                <w:rFonts w:cs="Arial"/>
                <w:sz w:val="14"/>
              </w:rPr>
              <w:t>-0.74</w:t>
            </w:r>
          </w:p>
        </w:tc>
        <w:tc>
          <w:tcPr>
            <w:tcW w:w="709" w:type="dxa"/>
            <w:tcBorders>
              <w:top w:val="single" w:sz="4" w:space="0" w:color="auto"/>
            </w:tcBorders>
            <w:shd w:val="clear" w:color="auto" w:fill="FFFFFF" w:themeFill="background1"/>
            <w:noWrap/>
            <w:hideMark/>
          </w:tcPr>
          <w:p w14:paraId="35CE8CEC" w14:textId="77777777" w:rsidR="00EC0A98" w:rsidRPr="00107EF1" w:rsidRDefault="00EC0A98" w:rsidP="00AC1E70">
            <w:pPr>
              <w:pStyle w:val="TableTextLeft"/>
              <w:rPr>
                <w:rFonts w:cs="Arial"/>
                <w:sz w:val="14"/>
              </w:rPr>
            </w:pPr>
            <w:r w:rsidRPr="00107EF1">
              <w:rPr>
                <w:rFonts w:cs="Arial"/>
                <w:sz w:val="14"/>
              </w:rPr>
              <w:t>-1.78</w:t>
            </w:r>
          </w:p>
        </w:tc>
        <w:tc>
          <w:tcPr>
            <w:tcW w:w="708" w:type="dxa"/>
            <w:tcBorders>
              <w:top w:val="single" w:sz="4" w:space="0" w:color="auto"/>
            </w:tcBorders>
            <w:shd w:val="clear" w:color="auto" w:fill="FFFFFF" w:themeFill="background1"/>
            <w:noWrap/>
            <w:hideMark/>
          </w:tcPr>
          <w:p w14:paraId="50010736" w14:textId="77777777" w:rsidR="00EC0A98" w:rsidRPr="00107EF1" w:rsidRDefault="00EC0A98" w:rsidP="00AC1E70">
            <w:pPr>
              <w:pStyle w:val="TableTextLeft"/>
              <w:rPr>
                <w:rFonts w:cs="Arial"/>
                <w:sz w:val="14"/>
              </w:rPr>
            </w:pPr>
            <w:r w:rsidRPr="00107EF1">
              <w:rPr>
                <w:rFonts w:cs="Arial"/>
                <w:sz w:val="14"/>
              </w:rPr>
              <w:t>0.30</w:t>
            </w:r>
          </w:p>
        </w:tc>
        <w:tc>
          <w:tcPr>
            <w:tcW w:w="851" w:type="dxa"/>
            <w:tcBorders>
              <w:top w:val="single" w:sz="4" w:space="0" w:color="auto"/>
            </w:tcBorders>
            <w:shd w:val="clear" w:color="auto" w:fill="FFFFFF" w:themeFill="background1"/>
            <w:noWrap/>
            <w:hideMark/>
          </w:tcPr>
          <w:p w14:paraId="527E756A" w14:textId="77777777" w:rsidR="00EC0A98" w:rsidRPr="00107EF1" w:rsidRDefault="00EC0A98" w:rsidP="00AC1E70">
            <w:pPr>
              <w:pStyle w:val="TableTextLeft"/>
              <w:rPr>
                <w:rFonts w:cs="Arial"/>
                <w:sz w:val="14"/>
              </w:rPr>
            </w:pPr>
            <w:r w:rsidRPr="00107EF1">
              <w:rPr>
                <w:rFonts w:cs="Arial"/>
                <w:sz w:val="14"/>
              </w:rPr>
              <w:t>-0.96</w:t>
            </w:r>
          </w:p>
        </w:tc>
        <w:tc>
          <w:tcPr>
            <w:tcW w:w="709" w:type="dxa"/>
            <w:tcBorders>
              <w:top w:val="single" w:sz="4" w:space="0" w:color="auto"/>
            </w:tcBorders>
            <w:shd w:val="clear" w:color="auto" w:fill="FFFFFF" w:themeFill="background1"/>
            <w:noWrap/>
            <w:hideMark/>
          </w:tcPr>
          <w:p w14:paraId="586B3255" w14:textId="77777777" w:rsidR="00EC0A98" w:rsidRPr="00107EF1" w:rsidRDefault="00EC0A98" w:rsidP="00AC1E70">
            <w:pPr>
              <w:pStyle w:val="TableTextLeft"/>
              <w:rPr>
                <w:rFonts w:cs="Arial"/>
                <w:sz w:val="14"/>
              </w:rPr>
            </w:pPr>
            <w:r w:rsidRPr="00107EF1">
              <w:rPr>
                <w:rFonts w:cs="Arial"/>
                <w:sz w:val="14"/>
              </w:rPr>
              <w:t>-1.44</w:t>
            </w:r>
          </w:p>
        </w:tc>
        <w:tc>
          <w:tcPr>
            <w:tcW w:w="850" w:type="dxa"/>
            <w:tcBorders>
              <w:top w:val="single" w:sz="4" w:space="0" w:color="auto"/>
            </w:tcBorders>
            <w:shd w:val="clear" w:color="auto" w:fill="FFFFFF" w:themeFill="background1"/>
            <w:noWrap/>
            <w:hideMark/>
          </w:tcPr>
          <w:p w14:paraId="2376C404" w14:textId="77777777" w:rsidR="00EC0A98" w:rsidRPr="00107EF1" w:rsidRDefault="00EC0A98" w:rsidP="00AC1E70">
            <w:pPr>
              <w:pStyle w:val="TableTextLeft"/>
              <w:rPr>
                <w:rFonts w:cs="Arial"/>
                <w:sz w:val="14"/>
              </w:rPr>
            </w:pPr>
            <w:r w:rsidRPr="00107EF1">
              <w:rPr>
                <w:rFonts w:cs="Arial"/>
                <w:sz w:val="14"/>
              </w:rPr>
              <w:t>-0.53</w:t>
            </w:r>
          </w:p>
        </w:tc>
      </w:tr>
      <w:tr w:rsidR="008A7F03" w:rsidRPr="0030233E" w14:paraId="0B19EFF8" w14:textId="77777777" w:rsidTr="00107EF1">
        <w:tc>
          <w:tcPr>
            <w:tcW w:w="2778" w:type="dxa"/>
            <w:shd w:val="clear" w:color="auto" w:fill="FFFFFF" w:themeFill="background1"/>
            <w:noWrap/>
            <w:hideMark/>
          </w:tcPr>
          <w:p w14:paraId="2FBBE888" w14:textId="77777777" w:rsidR="00EC0A98" w:rsidRPr="00107EF1" w:rsidRDefault="00EC0A98" w:rsidP="00AC1E70">
            <w:pPr>
              <w:pStyle w:val="TableTextLeft"/>
              <w:rPr>
                <w:rFonts w:cs="Arial"/>
                <w:sz w:val="14"/>
              </w:rPr>
            </w:pPr>
            <w:r w:rsidRPr="00107EF1">
              <w:rPr>
                <w:rFonts w:cs="Arial"/>
                <w:sz w:val="14"/>
              </w:rPr>
              <w:t>AC</w:t>
            </w:r>
          </w:p>
        </w:tc>
        <w:tc>
          <w:tcPr>
            <w:tcW w:w="3544" w:type="dxa"/>
            <w:shd w:val="clear" w:color="auto" w:fill="FFFFFF" w:themeFill="background1"/>
            <w:noWrap/>
            <w:hideMark/>
          </w:tcPr>
          <w:p w14:paraId="56D4881D" w14:textId="77777777" w:rsidR="00EC0A98" w:rsidRPr="00107EF1" w:rsidRDefault="00EC0A98" w:rsidP="00AC1E70">
            <w:pPr>
              <w:pStyle w:val="TableTextLeft"/>
              <w:rPr>
                <w:rFonts w:cs="Arial"/>
                <w:sz w:val="14"/>
              </w:rPr>
            </w:pPr>
            <w:r w:rsidRPr="00107EF1">
              <w:rPr>
                <w:rFonts w:cs="Arial"/>
                <w:sz w:val="14"/>
              </w:rPr>
              <w:t>AC &amp; biological mesh</w:t>
            </w:r>
          </w:p>
        </w:tc>
        <w:tc>
          <w:tcPr>
            <w:tcW w:w="1134" w:type="dxa"/>
            <w:shd w:val="clear" w:color="auto" w:fill="FFFFFF" w:themeFill="background1"/>
            <w:noWrap/>
            <w:hideMark/>
          </w:tcPr>
          <w:p w14:paraId="3276B127" w14:textId="77777777" w:rsidR="00EC0A98" w:rsidRPr="00107EF1" w:rsidRDefault="00EC0A98" w:rsidP="00AC1E70">
            <w:pPr>
              <w:pStyle w:val="TableTextLeft"/>
              <w:rPr>
                <w:rFonts w:cs="Arial"/>
                <w:sz w:val="14"/>
              </w:rPr>
            </w:pPr>
            <w:r w:rsidRPr="00107EF1">
              <w:rPr>
                <w:rFonts w:cs="Arial"/>
                <w:sz w:val="14"/>
              </w:rPr>
              <w:t>-0.77</w:t>
            </w:r>
          </w:p>
        </w:tc>
        <w:tc>
          <w:tcPr>
            <w:tcW w:w="851" w:type="dxa"/>
            <w:shd w:val="clear" w:color="auto" w:fill="FFFFFF" w:themeFill="background1"/>
            <w:noWrap/>
            <w:hideMark/>
          </w:tcPr>
          <w:p w14:paraId="0E76FF3C" w14:textId="77777777" w:rsidR="00EC0A98" w:rsidRPr="00107EF1" w:rsidRDefault="00EC0A98" w:rsidP="00AC1E70">
            <w:pPr>
              <w:pStyle w:val="TableTextLeft"/>
              <w:rPr>
                <w:rFonts w:cs="Arial"/>
                <w:sz w:val="14"/>
              </w:rPr>
            </w:pPr>
            <w:r w:rsidRPr="00107EF1">
              <w:rPr>
                <w:rFonts w:cs="Arial"/>
                <w:sz w:val="14"/>
              </w:rPr>
              <w:t>-1.39</w:t>
            </w:r>
          </w:p>
        </w:tc>
        <w:tc>
          <w:tcPr>
            <w:tcW w:w="992" w:type="dxa"/>
            <w:shd w:val="clear" w:color="auto" w:fill="FFFFFF" w:themeFill="background1"/>
            <w:noWrap/>
            <w:hideMark/>
          </w:tcPr>
          <w:p w14:paraId="062A6104" w14:textId="77777777" w:rsidR="00EC0A98" w:rsidRPr="00107EF1" w:rsidRDefault="00EC0A98" w:rsidP="00AC1E70">
            <w:pPr>
              <w:pStyle w:val="TableTextLeft"/>
              <w:rPr>
                <w:rFonts w:cs="Arial"/>
                <w:sz w:val="14"/>
              </w:rPr>
            </w:pPr>
            <w:r w:rsidRPr="00107EF1">
              <w:rPr>
                <w:rFonts w:cs="Arial"/>
                <w:sz w:val="14"/>
              </w:rPr>
              <w:t>-0.17</w:t>
            </w:r>
          </w:p>
        </w:tc>
        <w:tc>
          <w:tcPr>
            <w:tcW w:w="1134" w:type="dxa"/>
            <w:shd w:val="clear" w:color="auto" w:fill="FFFFFF" w:themeFill="background1"/>
            <w:noWrap/>
            <w:hideMark/>
          </w:tcPr>
          <w:p w14:paraId="22D87D1E" w14:textId="77777777" w:rsidR="00EC0A98" w:rsidRPr="00107EF1" w:rsidRDefault="00EC0A98" w:rsidP="00AC1E70">
            <w:pPr>
              <w:pStyle w:val="TableTextLeft"/>
              <w:rPr>
                <w:rFonts w:cs="Arial"/>
                <w:sz w:val="14"/>
              </w:rPr>
            </w:pPr>
            <w:r w:rsidRPr="00107EF1">
              <w:rPr>
                <w:rFonts w:cs="Arial"/>
                <w:sz w:val="14"/>
              </w:rPr>
              <w:t>-1.27</w:t>
            </w:r>
          </w:p>
        </w:tc>
        <w:tc>
          <w:tcPr>
            <w:tcW w:w="709" w:type="dxa"/>
            <w:shd w:val="clear" w:color="auto" w:fill="FFFFFF" w:themeFill="background1"/>
            <w:noWrap/>
            <w:hideMark/>
          </w:tcPr>
          <w:p w14:paraId="6644B73F" w14:textId="77777777" w:rsidR="00EC0A98" w:rsidRPr="00107EF1" w:rsidRDefault="00EC0A98" w:rsidP="00AC1E70">
            <w:pPr>
              <w:pStyle w:val="TableTextLeft"/>
              <w:rPr>
                <w:rFonts w:cs="Arial"/>
                <w:sz w:val="14"/>
              </w:rPr>
            </w:pPr>
            <w:r w:rsidRPr="00107EF1">
              <w:rPr>
                <w:rFonts w:cs="Arial"/>
                <w:sz w:val="14"/>
              </w:rPr>
              <w:t>-2.52</w:t>
            </w:r>
          </w:p>
        </w:tc>
        <w:tc>
          <w:tcPr>
            <w:tcW w:w="708" w:type="dxa"/>
            <w:shd w:val="clear" w:color="auto" w:fill="FFFFFF" w:themeFill="background1"/>
            <w:noWrap/>
            <w:hideMark/>
          </w:tcPr>
          <w:p w14:paraId="7536D36F" w14:textId="77777777" w:rsidR="00EC0A98" w:rsidRPr="00107EF1" w:rsidRDefault="00EC0A98" w:rsidP="00AC1E70">
            <w:pPr>
              <w:pStyle w:val="TableTextLeft"/>
              <w:rPr>
                <w:rFonts w:cs="Arial"/>
                <w:sz w:val="14"/>
              </w:rPr>
            </w:pPr>
            <w:r w:rsidRPr="00107EF1">
              <w:rPr>
                <w:rFonts w:cs="Arial"/>
                <w:sz w:val="14"/>
              </w:rPr>
              <w:t>-0.12</w:t>
            </w:r>
          </w:p>
        </w:tc>
        <w:tc>
          <w:tcPr>
            <w:tcW w:w="851" w:type="dxa"/>
            <w:shd w:val="clear" w:color="auto" w:fill="FFFFFF" w:themeFill="background1"/>
            <w:noWrap/>
            <w:hideMark/>
          </w:tcPr>
          <w:p w14:paraId="535A4A93" w14:textId="77777777" w:rsidR="00EC0A98" w:rsidRPr="00107EF1" w:rsidRDefault="00EC0A98" w:rsidP="00AC1E70">
            <w:pPr>
              <w:pStyle w:val="TableTextLeft"/>
              <w:rPr>
                <w:rFonts w:cs="Arial"/>
                <w:sz w:val="14"/>
              </w:rPr>
            </w:pPr>
            <w:r w:rsidRPr="00107EF1">
              <w:rPr>
                <w:rFonts w:cs="Arial"/>
                <w:sz w:val="14"/>
              </w:rPr>
              <w:t>-0.82</w:t>
            </w:r>
          </w:p>
        </w:tc>
        <w:tc>
          <w:tcPr>
            <w:tcW w:w="709" w:type="dxa"/>
            <w:shd w:val="clear" w:color="auto" w:fill="FFFFFF" w:themeFill="background1"/>
            <w:noWrap/>
            <w:hideMark/>
          </w:tcPr>
          <w:p w14:paraId="49EBCFFB" w14:textId="77777777" w:rsidR="00EC0A98" w:rsidRPr="00107EF1" w:rsidRDefault="00EC0A98" w:rsidP="00AC1E70">
            <w:pPr>
              <w:pStyle w:val="TableTextLeft"/>
              <w:rPr>
                <w:rFonts w:cs="Arial"/>
                <w:sz w:val="14"/>
              </w:rPr>
            </w:pPr>
            <w:r w:rsidRPr="00107EF1">
              <w:rPr>
                <w:rFonts w:cs="Arial"/>
                <w:sz w:val="14"/>
              </w:rPr>
              <w:t>-1.36</w:t>
            </w:r>
          </w:p>
        </w:tc>
        <w:tc>
          <w:tcPr>
            <w:tcW w:w="850" w:type="dxa"/>
            <w:shd w:val="clear" w:color="auto" w:fill="FFFFFF" w:themeFill="background1"/>
            <w:noWrap/>
            <w:hideMark/>
          </w:tcPr>
          <w:p w14:paraId="76969D35" w14:textId="77777777" w:rsidR="00EC0A98" w:rsidRPr="00107EF1" w:rsidRDefault="00EC0A98" w:rsidP="00AC1E70">
            <w:pPr>
              <w:pStyle w:val="TableTextLeft"/>
              <w:rPr>
                <w:rFonts w:cs="Arial"/>
                <w:sz w:val="14"/>
              </w:rPr>
            </w:pPr>
            <w:r w:rsidRPr="00107EF1">
              <w:rPr>
                <w:rFonts w:cs="Arial"/>
                <w:sz w:val="14"/>
              </w:rPr>
              <w:t>-0.31</w:t>
            </w:r>
          </w:p>
        </w:tc>
      </w:tr>
      <w:tr w:rsidR="008A7F03" w:rsidRPr="0030233E" w14:paraId="537519C8" w14:textId="77777777" w:rsidTr="00107EF1">
        <w:tc>
          <w:tcPr>
            <w:tcW w:w="2778" w:type="dxa"/>
            <w:shd w:val="clear" w:color="auto" w:fill="FFFFFF" w:themeFill="background1"/>
            <w:noWrap/>
            <w:hideMark/>
          </w:tcPr>
          <w:p w14:paraId="7D17BE5A" w14:textId="77777777" w:rsidR="00EC0A98" w:rsidRPr="00107EF1" w:rsidRDefault="00EC0A98" w:rsidP="00AC1E70">
            <w:pPr>
              <w:pStyle w:val="TableTextLeft"/>
              <w:rPr>
                <w:rFonts w:cs="Arial"/>
                <w:sz w:val="14"/>
              </w:rPr>
            </w:pPr>
            <w:r w:rsidRPr="00107EF1">
              <w:rPr>
                <w:rFonts w:cs="Arial"/>
                <w:sz w:val="14"/>
              </w:rPr>
              <w:t>AC</w:t>
            </w:r>
          </w:p>
        </w:tc>
        <w:tc>
          <w:tcPr>
            <w:tcW w:w="3544" w:type="dxa"/>
            <w:shd w:val="clear" w:color="auto" w:fill="FFFFFF" w:themeFill="background1"/>
            <w:noWrap/>
            <w:hideMark/>
          </w:tcPr>
          <w:p w14:paraId="12EE8AEB" w14:textId="77777777" w:rsidR="00EC0A98" w:rsidRPr="00107EF1" w:rsidRDefault="00EC0A98" w:rsidP="00AC1E70">
            <w:pPr>
              <w:pStyle w:val="TableTextLeft"/>
              <w:rPr>
                <w:rFonts w:cs="Arial"/>
                <w:sz w:val="14"/>
              </w:rPr>
            </w:pPr>
            <w:r w:rsidRPr="00107EF1">
              <w:rPr>
                <w:rFonts w:cs="Arial"/>
                <w:sz w:val="14"/>
              </w:rPr>
              <w:t>AC &amp; synthetic partially absorbable mesh</w:t>
            </w:r>
          </w:p>
        </w:tc>
        <w:tc>
          <w:tcPr>
            <w:tcW w:w="1134" w:type="dxa"/>
            <w:shd w:val="clear" w:color="auto" w:fill="FFFFFF" w:themeFill="background1"/>
            <w:noWrap/>
            <w:hideMark/>
          </w:tcPr>
          <w:p w14:paraId="64541589" w14:textId="77777777" w:rsidR="00EC0A98" w:rsidRPr="00107EF1" w:rsidRDefault="00EC0A98" w:rsidP="00AC1E70">
            <w:pPr>
              <w:pStyle w:val="TableTextLeft"/>
              <w:rPr>
                <w:rFonts w:cs="Arial"/>
                <w:sz w:val="14"/>
              </w:rPr>
            </w:pPr>
            <w:r w:rsidRPr="00107EF1">
              <w:rPr>
                <w:rFonts w:cs="Arial"/>
                <w:sz w:val="14"/>
              </w:rPr>
              <w:t>-1.41</w:t>
            </w:r>
          </w:p>
        </w:tc>
        <w:tc>
          <w:tcPr>
            <w:tcW w:w="851" w:type="dxa"/>
            <w:shd w:val="clear" w:color="auto" w:fill="FFFFFF" w:themeFill="background1"/>
            <w:noWrap/>
            <w:hideMark/>
          </w:tcPr>
          <w:p w14:paraId="08CB2381" w14:textId="77777777" w:rsidR="00EC0A98" w:rsidRPr="00107EF1" w:rsidRDefault="00EC0A98" w:rsidP="00AC1E70">
            <w:pPr>
              <w:pStyle w:val="TableTextLeft"/>
              <w:rPr>
                <w:rFonts w:cs="Arial"/>
                <w:sz w:val="14"/>
              </w:rPr>
            </w:pPr>
            <w:r w:rsidRPr="00107EF1">
              <w:rPr>
                <w:rFonts w:cs="Arial"/>
                <w:sz w:val="14"/>
              </w:rPr>
              <w:t>-2.52</w:t>
            </w:r>
          </w:p>
        </w:tc>
        <w:tc>
          <w:tcPr>
            <w:tcW w:w="992" w:type="dxa"/>
            <w:shd w:val="clear" w:color="auto" w:fill="FFFFFF" w:themeFill="background1"/>
            <w:noWrap/>
            <w:hideMark/>
          </w:tcPr>
          <w:p w14:paraId="741DD391" w14:textId="77777777" w:rsidR="00EC0A98" w:rsidRPr="00107EF1" w:rsidRDefault="00EC0A98" w:rsidP="00AC1E70">
            <w:pPr>
              <w:pStyle w:val="TableTextLeft"/>
              <w:rPr>
                <w:rFonts w:cs="Arial"/>
                <w:sz w:val="14"/>
              </w:rPr>
            </w:pPr>
            <w:r w:rsidRPr="00107EF1">
              <w:rPr>
                <w:rFonts w:cs="Arial"/>
                <w:sz w:val="14"/>
              </w:rPr>
              <w:t>-0.34</w:t>
            </w:r>
          </w:p>
        </w:tc>
        <w:tc>
          <w:tcPr>
            <w:tcW w:w="1134" w:type="dxa"/>
            <w:shd w:val="clear" w:color="auto" w:fill="FFFFFF" w:themeFill="background1"/>
            <w:noWrap/>
            <w:hideMark/>
          </w:tcPr>
          <w:p w14:paraId="374A5B5C" w14:textId="77777777" w:rsidR="00EC0A98" w:rsidRPr="00107EF1" w:rsidRDefault="00EC0A98" w:rsidP="00AC1E70">
            <w:pPr>
              <w:pStyle w:val="TableTextLeft"/>
              <w:rPr>
                <w:rFonts w:cs="Arial"/>
                <w:sz w:val="14"/>
              </w:rPr>
            </w:pPr>
            <w:r w:rsidRPr="00107EF1">
              <w:rPr>
                <w:rFonts w:cs="Arial"/>
                <w:sz w:val="14"/>
              </w:rPr>
              <w:t>-1.24</w:t>
            </w:r>
          </w:p>
        </w:tc>
        <w:tc>
          <w:tcPr>
            <w:tcW w:w="709" w:type="dxa"/>
            <w:shd w:val="clear" w:color="auto" w:fill="FFFFFF" w:themeFill="background1"/>
            <w:noWrap/>
            <w:hideMark/>
          </w:tcPr>
          <w:p w14:paraId="3A9FB1AA" w14:textId="77777777" w:rsidR="00EC0A98" w:rsidRPr="00107EF1" w:rsidRDefault="00EC0A98" w:rsidP="00AC1E70">
            <w:pPr>
              <w:pStyle w:val="TableTextLeft"/>
              <w:rPr>
                <w:rFonts w:cs="Arial"/>
                <w:sz w:val="14"/>
              </w:rPr>
            </w:pPr>
            <w:r w:rsidRPr="00107EF1">
              <w:rPr>
                <w:rFonts w:cs="Arial"/>
                <w:sz w:val="14"/>
              </w:rPr>
              <w:t>-2.93</w:t>
            </w:r>
          </w:p>
        </w:tc>
        <w:tc>
          <w:tcPr>
            <w:tcW w:w="708" w:type="dxa"/>
            <w:shd w:val="clear" w:color="auto" w:fill="FFFFFF" w:themeFill="background1"/>
            <w:noWrap/>
            <w:hideMark/>
          </w:tcPr>
          <w:p w14:paraId="1B6F870D" w14:textId="77777777" w:rsidR="00EC0A98" w:rsidRPr="00107EF1" w:rsidRDefault="00EC0A98" w:rsidP="00AC1E70">
            <w:pPr>
              <w:pStyle w:val="TableTextLeft"/>
              <w:rPr>
                <w:rFonts w:cs="Arial"/>
                <w:sz w:val="14"/>
              </w:rPr>
            </w:pPr>
            <w:r w:rsidRPr="00107EF1">
              <w:rPr>
                <w:rFonts w:cs="Arial"/>
                <w:sz w:val="14"/>
              </w:rPr>
              <w:t>0.38</w:t>
            </w:r>
          </w:p>
        </w:tc>
        <w:tc>
          <w:tcPr>
            <w:tcW w:w="851" w:type="dxa"/>
            <w:shd w:val="clear" w:color="auto" w:fill="FFFFFF" w:themeFill="background1"/>
            <w:noWrap/>
            <w:hideMark/>
          </w:tcPr>
          <w:p w14:paraId="209CAB5B" w14:textId="77777777" w:rsidR="00EC0A98" w:rsidRPr="00107EF1" w:rsidRDefault="00EC0A98" w:rsidP="00AC1E70">
            <w:pPr>
              <w:pStyle w:val="TableTextLeft"/>
              <w:rPr>
                <w:rFonts w:cs="Arial"/>
                <w:sz w:val="14"/>
              </w:rPr>
            </w:pPr>
            <w:r w:rsidRPr="00107EF1">
              <w:rPr>
                <w:rFonts w:cs="Arial"/>
                <w:sz w:val="14"/>
              </w:rPr>
              <w:t>-1.32</w:t>
            </w:r>
          </w:p>
        </w:tc>
        <w:tc>
          <w:tcPr>
            <w:tcW w:w="709" w:type="dxa"/>
            <w:shd w:val="clear" w:color="auto" w:fill="FFFFFF" w:themeFill="background1"/>
            <w:noWrap/>
            <w:hideMark/>
          </w:tcPr>
          <w:p w14:paraId="35668D4A" w14:textId="77777777" w:rsidR="00EC0A98" w:rsidRPr="00107EF1" w:rsidRDefault="00EC0A98" w:rsidP="00AC1E70">
            <w:pPr>
              <w:pStyle w:val="TableTextLeft"/>
              <w:rPr>
                <w:rFonts w:cs="Arial"/>
                <w:sz w:val="14"/>
              </w:rPr>
            </w:pPr>
            <w:r w:rsidRPr="00107EF1">
              <w:rPr>
                <w:rFonts w:cs="Arial"/>
                <w:sz w:val="14"/>
              </w:rPr>
              <w:t>-2.20</w:t>
            </w:r>
          </w:p>
        </w:tc>
        <w:tc>
          <w:tcPr>
            <w:tcW w:w="850" w:type="dxa"/>
            <w:shd w:val="clear" w:color="auto" w:fill="FFFFFF" w:themeFill="background1"/>
            <w:noWrap/>
            <w:hideMark/>
          </w:tcPr>
          <w:p w14:paraId="3A471172" w14:textId="77777777" w:rsidR="00EC0A98" w:rsidRPr="00107EF1" w:rsidRDefault="00EC0A98" w:rsidP="00AC1E70">
            <w:pPr>
              <w:pStyle w:val="TableTextLeft"/>
              <w:rPr>
                <w:rFonts w:cs="Arial"/>
                <w:sz w:val="14"/>
              </w:rPr>
            </w:pPr>
            <w:r w:rsidRPr="00107EF1">
              <w:rPr>
                <w:rFonts w:cs="Arial"/>
                <w:sz w:val="14"/>
              </w:rPr>
              <w:t>-0.47</w:t>
            </w:r>
          </w:p>
        </w:tc>
      </w:tr>
      <w:tr w:rsidR="008A7F03" w:rsidRPr="0030233E" w14:paraId="1CA0859D" w14:textId="77777777" w:rsidTr="00107EF1">
        <w:tc>
          <w:tcPr>
            <w:tcW w:w="2778" w:type="dxa"/>
            <w:shd w:val="clear" w:color="auto" w:fill="FFFFFF" w:themeFill="background1"/>
            <w:noWrap/>
            <w:hideMark/>
          </w:tcPr>
          <w:p w14:paraId="4E6ADF8D" w14:textId="77777777" w:rsidR="00EC0A98" w:rsidRPr="00107EF1" w:rsidRDefault="00EC0A98" w:rsidP="00AC1E70">
            <w:pPr>
              <w:pStyle w:val="TableTextLeft"/>
              <w:rPr>
                <w:rFonts w:cs="Arial"/>
                <w:sz w:val="14"/>
              </w:rPr>
            </w:pPr>
            <w:r w:rsidRPr="00107EF1">
              <w:rPr>
                <w:rFonts w:cs="Arial"/>
                <w:sz w:val="14"/>
              </w:rPr>
              <w:t>AC</w:t>
            </w:r>
          </w:p>
        </w:tc>
        <w:tc>
          <w:tcPr>
            <w:tcW w:w="3544" w:type="dxa"/>
            <w:shd w:val="clear" w:color="auto" w:fill="FFFFFF" w:themeFill="background1"/>
            <w:noWrap/>
            <w:hideMark/>
          </w:tcPr>
          <w:p w14:paraId="750F1284" w14:textId="77777777" w:rsidR="00EC0A98" w:rsidRPr="00107EF1" w:rsidRDefault="00EC0A98" w:rsidP="00AC1E70">
            <w:pPr>
              <w:pStyle w:val="TableTextLeft"/>
              <w:rPr>
                <w:rFonts w:cs="Arial"/>
                <w:sz w:val="14"/>
              </w:rPr>
            </w:pPr>
            <w:r w:rsidRPr="00107EF1">
              <w:rPr>
                <w:rFonts w:cs="Arial"/>
                <w:sz w:val="14"/>
              </w:rPr>
              <w:t>AC &amp; synthetic absorbable mesh</w:t>
            </w:r>
          </w:p>
        </w:tc>
        <w:tc>
          <w:tcPr>
            <w:tcW w:w="1134" w:type="dxa"/>
            <w:shd w:val="clear" w:color="auto" w:fill="FFFFFF" w:themeFill="background1"/>
            <w:noWrap/>
            <w:hideMark/>
          </w:tcPr>
          <w:p w14:paraId="5E463A2D"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4732C3AA"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01891925"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03963F64" w14:textId="77777777" w:rsidR="00EC0A98" w:rsidRPr="00107EF1" w:rsidRDefault="00EC0A98" w:rsidP="00AC1E70">
            <w:pPr>
              <w:pStyle w:val="TableTextLeft"/>
              <w:rPr>
                <w:rFonts w:cs="Arial"/>
                <w:sz w:val="14"/>
              </w:rPr>
            </w:pPr>
            <w:r w:rsidRPr="00107EF1">
              <w:rPr>
                <w:rFonts w:cs="Arial"/>
                <w:sz w:val="14"/>
              </w:rPr>
              <w:t>-0.12</w:t>
            </w:r>
          </w:p>
        </w:tc>
        <w:tc>
          <w:tcPr>
            <w:tcW w:w="709" w:type="dxa"/>
            <w:shd w:val="clear" w:color="auto" w:fill="FFFFFF" w:themeFill="background1"/>
            <w:noWrap/>
            <w:hideMark/>
          </w:tcPr>
          <w:p w14:paraId="360A937B" w14:textId="77777777" w:rsidR="00EC0A98" w:rsidRPr="00107EF1" w:rsidRDefault="00EC0A98" w:rsidP="00AC1E70">
            <w:pPr>
              <w:pStyle w:val="TableTextLeft"/>
              <w:rPr>
                <w:rFonts w:cs="Arial"/>
                <w:sz w:val="14"/>
              </w:rPr>
            </w:pPr>
            <w:r w:rsidRPr="00107EF1">
              <w:rPr>
                <w:rFonts w:cs="Arial"/>
                <w:sz w:val="14"/>
              </w:rPr>
              <w:t>-1.52</w:t>
            </w:r>
          </w:p>
        </w:tc>
        <w:tc>
          <w:tcPr>
            <w:tcW w:w="708" w:type="dxa"/>
            <w:shd w:val="clear" w:color="auto" w:fill="FFFFFF" w:themeFill="background1"/>
            <w:noWrap/>
            <w:hideMark/>
          </w:tcPr>
          <w:p w14:paraId="4EC8A4D7" w14:textId="77777777" w:rsidR="00EC0A98" w:rsidRPr="00107EF1" w:rsidRDefault="00EC0A98" w:rsidP="00AC1E70">
            <w:pPr>
              <w:pStyle w:val="TableTextLeft"/>
              <w:rPr>
                <w:rFonts w:cs="Arial"/>
                <w:sz w:val="14"/>
              </w:rPr>
            </w:pPr>
            <w:r w:rsidRPr="00107EF1">
              <w:rPr>
                <w:rFonts w:cs="Arial"/>
                <w:sz w:val="14"/>
              </w:rPr>
              <w:t>1.28</w:t>
            </w:r>
          </w:p>
        </w:tc>
        <w:tc>
          <w:tcPr>
            <w:tcW w:w="851" w:type="dxa"/>
            <w:shd w:val="clear" w:color="auto" w:fill="FFFFFF" w:themeFill="background1"/>
            <w:noWrap/>
            <w:hideMark/>
          </w:tcPr>
          <w:p w14:paraId="0268ADD1" w14:textId="77777777" w:rsidR="00EC0A98" w:rsidRPr="00107EF1" w:rsidRDefault="00EC0A98" w:rsidP="00AC1E70">
            <w:pPr>
              <w:pStyle w:val="TableTextLeft"/>
              <w:rPr>
                <w:rFonts w:cs="Arial"/>
                <w:sz w:val="14"/>
              </w:rPr>
            </w:pPr>
            <w:r w:rsidRPr="00107EF1">
              <w:rPr>
                <w:rFonts w:cs="Arial"/>
                <w:sz w:val="14"/>
              </w:rPr>
              <w:t>-0.12</w:t>
            </w:r>
          </w:p>
        </w:tc>
        <w:tc>
          <w:tcPr>
            <w:tcW w:w="709" w:type="dxa"/>
            <w:shd w:val="clear" w:color="auto" w:fill="FFFFFF" w:themeFill="background1"/>
            <w:noWrap/>
            <w:hideMark/>
          </w:tcPr>
          <w:p w14:paraId="04E0D903" w14:textId="77777777" w:rsidR="00EC0A98" w:rsidRPr="00107EF1" w:rsidRDefault="00EC0A98" w:rsidP="00AC1E70">
            <w:pPr>
              <w:pStyle w:val="TableTextLeft"/>
              <w:rPr>
                <w:rFonts w:cs="Arial"/>
                <w:sz w:val="14"/>
              </w:rPr>
            </w:pPr>
            <w:r w:rsidRPr="00107EF1">
              <w:rPr>
                <w:rFonts w:cs="Arial"/>
                <w:sz w:val="14"/>
              </w:rPr>
              <w:t>-1.52</w:t>
            </w:r>
          </w:p>
        </w:tc>
        <w:tc>
          <w:tcPr>
            <w:tcW w:w="850" w:type="dxa"/>
            <w:shd w:val="clear" w:color="auto" w:fill="FFFFFF" w:themeFill="background1"/>
            <w:noWrap/>
            <w:hideMark/>
          </w:tcPr>
          <w:p w14:paraId="40F1F067" w14:textId="77777777" w:rsidR="00EC0A98" w:rsidRPr="00107EF1" w:rsidRDefault="00EC0A98" w:rsidP="00AC1E70">
            <w:pPr>
              <w:pStyle w:val="TableTextLeft"/>
              <w:rPr>
                <w:rFonts w:cs="Arial"/>
                <w:sz w:val="14"/>
              </w:rPr>
            </w:pPr>
            <w:r w:rsidRPr="00107EF1">
              <w:rPr>
                <w:rFonts w:cs="Arial"/>
                <w:sz w:val="14"/>
              </w:rPr>
              <w:t>1.28</w:t>
            </w:r>
          </w:p>
        </w:tc>
      </w:tr>
      <w:tr w:rsidR="008A7F03" w:rsidRPr="0030233E" w14:paraId="6218678D" w14:textId="77777777" w:rsidTr="00107EF1">
        <w:tc>
          <w:tcPr>
            <w:tcW w:w="2778" w:type="dxa"/>
            <w:shd w:val="clear" w:color="auto" w:fill="FFFFFF" w:themeFill="background1"/>
            <w:noWrap/>
            <w:hideMark/>
          </w:tcPr>
          <w:p w14:paraId="5532994C" w14:textId="77777777" w:rsidR="00EC0A98" w:rsidRPr="00107EF1" w:rsidRDefault="00EC0A98" w:rsidP="00AC1E70">
            <w:pPr>
              <w:pStyle w:val="TableTextLeft"/>
              <w:rPr>
                <w:rFonts w:cs="Arial"/>
                <w:sz w:val="14"/>
              </w:rPr>
            </w:pPr>
            <w:r w:rsidRPr="00107EF1">
              <w:rPr>
                <w:rFonts w:cs="Arial"/>
                <w:sz w:val="14"/>
              </w:rPr>
              <w:t>AC</w:t>
            </w:r>
          </w:p>
        </w:tc>
        <w:tc>
          <w:tcPr>
            <w:tcW w:w="3544" w:type="dxa"/>
            <w:shd w:val="clear" w:color="auto" w:fill="FFFFFF" w:themeFill="background1"/>
            <w:noWrap/>
            <w:hideMark/>
          </w:tcPr>
          <w:p w14:paraId="112FDA78" w14:textId="77777777" w:rsidR="00EC0A98" w:rsidRPr="00107EF1" w:rsidRDefault="00EC0A98" w:rsidP="00AC1E70">
            <w:pPr>
              <w:pStyle w:val="TableTextLeft"/>
              <w:rPr>
                <w:rFonts w:cs="Arial"/>
                <w:sz w:val="14"/>
              </w:rPr>
            </w:pPr>
            <w:r w:rsidRPr="00107EF1">
              <w:rPr>
                <w:rFonts w:cs="Arial"/>
                <w:sz w:val="14"/>
              </w:rPr>
              <w:t>Paravaginal repair &amp; synthetic non-absorbable mesh</w:t>
            </w:r>
          </w:p>
        </w:tc>
        <w:tc>
          <w:tcPr>
            <w:tcW w:w="1134" w:type="dxa"/>
            <w:shd w:val="clear" w:color="auto" w:fill="FFFFFF" w:themeFill="background1"/>
            <w:noWrap/>
            <w:hideMark/>
          </w:tcPr>
          <w:p w14:paraId="73DCE99C"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7CFAF277"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4234B58B"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7B256824" w14:textId="77777777" w:rsidR="00EC0A98" w:rsidRPr="00107EF1" w:rsidRDefault="00EC0A98" w:rsidP="00AC1E70">
            <w:pPr>
              <w:pStyle w:val="TableTextLeft"/>
              <w:rPr>
                <w:rFonts w:cs="Arial"/>
                <w:sz w:val="14"/>
              </w:rPr>
            </w:pPr>
            <w:r w:rsidRPr="00107EF1">
              <w:rPr>
                <w:rFonts w:cs="Arial"/>
                <w:sz w:val="14"/>
              </w:rPr>
              <w:t>-1.40</w:t>
            </w:r>
          </w:p>
        </w:tc>
        <w:tc>
          <w:tcPr>
            <w:tcW w:w="709" w:type="dxa"/>
            <w:shd w:val="clear" w:color="auto" w:fill="FFFFFF" w:themeFill="background1"/>
            <w:noWrap/>
            <w:hideMark/>
          </w:tcPr>
          <w:p w14:paraId="65191454" w14:textId="77777777" w:rsidR="00EC0A98" w:rsidRPr="00107EF1" w:rsidRDefault="00EC0A98" w:rsidP="00AC1E70">
            <w:pPr>
              <w:pStyle w:val="TableTextLeft"/>
              <w:rPr>
                <w:rFonts w:cs="Arial"/>
                <w:sz w:val="14"/>
              </w:rPr>
            </w:pPr>
            <w:r w:rsidRPr="00107EF1">
              <w:rPr>
                <w:rFonts w:cs="Arial"/>
                <w:sz w:val="14"/>
              </w:rPr>
              <w:t>-3.12</w:t>
            </w:r>
          </w:p>
        </w:tc>
        <w:tc>
          <w:tcPr>
            <w:tcW w:w="708" w:type="dxa"/>
            <w:shd w:val="clear" w:color="auto" w:fill="FFFFFF" w:themeFill="background1"/>
            <w:noWrap/>
            <w:hideMark/>
          </w:tcPr>
          <w:p w14:paraId="0E2DC00C" w14:textId="77777777" w:rsidR="00EC0A98" w:rsidRPr="00107EF1" w:rsidRDefault="00EC0A98" w:rsidP="00AC1E70">
            <w:pPr>
              <w:pStyle w:val="TableTextLeft"/>
              <w:rPr>
                <w:rFonts w:cs="Arial"/>
                <w:sz w:val="14"/>
              </w:rPr>
            </w:pPr>
            <w:r w:rsidRPr="00107EF1">
              <w:rPr>
                <w:rFonts w:cs="Arial"/>
                <w:sz w:val="14"/>
              </w:rPr>
              <w:t>0.22</w:t>
            </w:r>
          </w:p>
        </w:tc>
        <w:tc>
          <w:tcPr>
            <w:tcW w:w="851" w:type="dxa"/>
            <w:shd w:val="clear" w:color="auto" w:fill="FFFFFF" w:themeFill="background1"/>
            <w:noWrap/>
            <w:hideMark/>
          </w:tcPr>
          <w:p w14:paraId="0C2D448F" w14:textId="77777777" w:rsidR="00EC0A98" w:rsidRPr="00107EF1" w:rsidRDefault="00EC0A98" w:rsidP="00AC1E70">
            <w:pPr>
              <w:pStyle w:val="TableTextLeft"/>
              <w:rPr>
                <w:rFonts w:cs="Arial"/>
                <w:sz w:val="14"/>
              </w:rPr>
            </w:pPr>
            <w:r w:rsidRPr="00107EF1">
              <w:rPr>
                <w:rFonts w:cs="Arial"/>
                <w:sz w:val="14"/>
              </w:rPr>
              <w:t>-1.40</w:t>
            </w:r>
          </w:p>
        </w:tc>
        <w:tc>
          <w:tcPr>
            <w:tcW w:w="709" w:type="dxa"/>
            <w:shd w:val="clear" w:color="auto" w:fill="FFFFFF" w:themeFill="background1"/>
            <w:noWrap/>
            <w:hideMark/>
          </w:tcPr>
          <w:p w14:paraId="3FABDE44" w14:textId="77777777" w:rsidR="00EC0A98" w:rsidRPr="00107EF1" w:rsidRDefault="00EC0A98" w:rsidP="00AC1E70">
            <w:pPr>
              <w:pStyle w:val="TableTextLeft"/>
              <w:rPr>
                <w:rFonts w:cs="Arial"/>
                <w:sz w:val="14"/>
              </w:rPr>
            </w:pPr>
            <w:r w:rsidRPr="00107EF1">
              <w:rPr>
                <w:rFonts w:cs="Arial"/>
                <w:sz w:val="14"/>
              </w:rPr>
              <w:t>-3.12</w:t>
            </w:r>
          </w:p>
        </w:tc>
        <w:tc>
          <w:tcPr>
            <w:tcW w:w="850" w:type="dxa"/>
            <w:shd w:val="clear" w:color="auto" w:fill="FFFFFF" w:themeFill="background1"/>
            <w:noWrap/>
            <w:hideMark/>
          </w:tcPr>
          <w:p w14:paraId="3F7AB902" w14:textId="77777777" w:rsidR="00EC0A98" w:rsidRPr="00107EF1" w:rsidRDefault="00EC0A98" w:rsidP="00AC1E70">
            <w:pPr>
              <w:pStyle w:val="TableTextLeft"/>
              <w:rPr>
                <w:rFonts w:cs="Arial"/>
                <w:sz w:val="14"/>
              </w:rPr>
            </w:pPr>
            <w:r w:rsidRPr="00107EF1">
              <w:rPr>
                <w:rFonts w:cs="Arial"/>
                <w:sz w:val="14"/>
              </w:rPr>
              <w:t>0.22</w:t>
            </w:r>
          </w:p>
        </w:tc>
      </w:tr>
      <w:tr w:rsidR="008A7F03" w:rsidRPr="0030233E" w14:paraId="711030FB" w14:textId="77777777" w:rsidTr="00107EF1">
        <w:tc>
          <w:tcPr>
            <w:tcW w:w="2778" w:type="dxa"/>
            <w:shd w:val="clear" w:color="auto" w:fill="FFFFFF" w:themeFill="background1"/>
            <w:noWrap/>
            <w:hideMark/>
          </w:tcPr>
          <w:p w14:paraId="5D4986A7" w14:textId="77777777" w:rsidR="00EC0A98" w:rsidRPr="00107EF1" w:rsidRDefault="00EC0A98" w:rsidP="00AC1E70">
            <w:pPr>
              <w:pStyle w:val="TableTextLeft"/>
              <w:rPr>
                <w:rFonts w:cs="Arial"/>
                <w:sz w:val="14"/>
              </w:rPr>
            </w:pPr>
            <w:r w:rsidRPr="00107EF1">
              <w:rPr>
                <w:rFonts w:cs="Arial"/>
                <w:sz w:val="14"/>
              </w:rPr>
              <w:t>AC</w:t>
            </w:r>
          </w:p>
        </w:tc>
        <w:tc>
          <w:tcPr>
            <w:tcW w:w="3544" w:type="dxa"/>
            <w:shd w:val="clear" w:color="auto" w:fill="FFFFFF" w:themeFill="background1"/>
            <w:noWrap/>
            <w:hideMark/>
          </w:tcPr>
          <w:p w14:paraId="68BFAD3A" w14:textId="77777777" w:rsidR="00EC0A98" w:rsidRPr="00107EF1" w:rsidRDefault="00EC0A98" w:rsidP="00AC1E70">
            <w:pPr>
              <w:pStyle w:val="TableTextLeft"/>
              <w:rPr>
                <w:rFonts w:cs="Arial"/>
                <w:sz w:val="14"/>
              </w:rPr>
            </w:pPr>
            <w:r w:rsidRPr="00107EF1">
              <w:rPr>
                <w:rFonts w:cs="Arial"/>
                <w:sz w:val="14"/>
              </w:rPr>
              <w:t>Paravaginal defect repair (abdominal)</w:t>
            </w:r>
          </w:p>
        </w:tc>
        <w:tc>
          <w:tcPr>
            <w:tcW w:w="1134" w:type="dxa"/>
            <w:shd w:val="clear" w:color="auto" w:fill="FFFFFF" w:themeFill="background1"/>
            <w:noWrap/>
            <w:hideMark/>
          </w:tcPr>
          <w:p w14:paraId="1C656DE1"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7A35021D"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5E9F0746"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15E6E246" w14:textId="77777777" w:rsidR="00EC0A98" w:rsidRPr="00107EF1" w:rsidRDefault="00EC0A98" w:rsidP="00AC1E70">
            <w:pPr>
              <w:pStyle w:val="TableTextLeft"/>
              <w:rPr>
                <w:rFonts w:cs="Arial"/>
                <w:sz w:val="14"/>
              </w:rPr>
            </w:pPr>
            <w:r w:rsidRPr="00107EF1">
              <w:rPr>
                <w:rFonts w:cs="Arial"/>
                <w:sz w:val="14"/>
              </w:rPr>
              <w:t>0.16</w:t>
            </w:r>
          </w:p>
        </w:tc>
        <w:tc>
          <w:tcPr>
            <w:tcW w:w="709" w:type="dxa"/>
            <w:shd w:val="clear" w:color="auto" w:fill="FFFFFF" w:themeFill="background1"/>
            <w:noWrap/>
            <w:hideMark/>
          </w:tcPr>
          <w:p w14:paraId="558342BD" w14:textId="77777777" w:rsidR="00EC0A98" w:rsidRPr="00107EF1" w:rsidRDefault="00EC0A98" w:rsidP="00AC1E70">
            <w:pPr>
              <w:pStyle w:val="TableTextLeft"/>
              <w:rPr>
                <w:rFonts w:cs="Arial"/>
                <w:sz w:val="14"/>
              </w:rPr>
            </w:pPr>
            <w:r w:rsidRPr="00107EF1">
              <w:rPr>
                <w:rFonts w:cs="Arial"/>
                <w:sz w:val="14"/>
              </w:rPr>
              <w:t>-1.97</w:t>
            </w:r>
          </w:p>
        </w:tc>
        <w:tc>
          <w:tcPr>
            <w:tcW w:w="708" w:type="dxa"/>
            <w:shd w:val="clear" w:color="auto" w:fill="FFFFFF" w:themeFill="background1"/>
            <w:noWrap/>
            <w:hideMark/>
          </w:tcPr>
          <w:p w14:paraId="27A4260D" w14:textId="77777777" w:rsidR="00EC0A98" w:rsidRPr="00107EF1" w:rsidRDefault="00EC0A98" w:rsidP="00AC1E70">
            <w:pPr>
              <w:pStyle w:val="TableTextLeft"/>
              <w:rPr>
                <w:rFonts w:cs="Arial"/>
                <w:sz w:val="14"/>
              </w:rPr>
            </w:pPr>
            <w:r w:rsidRPr="00107EF1">
              <w:rPr>
                <w:rFonts w:cs="Arial"/>
                <w:sz w:val="14"/>
              </w:rPr>
              <w:t>2.29</w:t>
            </w:r>
          </w:p>
        </w:tc>
        <w:tc>
          <w:tcPr>
            <w:tcW w:w="851" w:type="dxa"/>
            <w:shd w:val="clear" w:color="auto" w:fill="FFFFFF" w:themeFill="background1"/>
            <w:noWrap/>
            <w:hideMark/>
          </w:tcPr>
          <w:p w14:paraId="5F548EF2" w14:textId="77777777" w:rsidR="00EC0A98" w:rsidRPr="00107EF1" w:rsidRDefault="00EC0A98" w:rsidP="00AC1E70">
            <w:pPr>
              <w:pStyle w:val="TableTextLeft"/>
              <w:rPr>
                <w:rFonts w:cs="Arial"/>
                <w:sz w:val="14"/>
              </w:rPr>
            </w:pPr>
            <w:r w:rsidRPr="00107EF1">
              <w:rPr>
                <w:rFonts w:cs="Arial"/>
                <w:sz w:val="14"/>
              </w:rPr>
              <w:t>0.16</w:t>
            </w:r>
          </w:p>
        </w:tc>
        <w:tc>
          <w:tcPr>
            <w:tcW w:w="709" w:type="dxa"/>
            <w:shd w:val="clear" w:color="auto" w:fill="FFFFFF" w:themeFill="background1"/>
            <w:noWrap/>
            <w:hideMark/>
          </w:tcPr>
          <w:p w14:paraId="49FCCC08" w14:textId="77777777" w:rsidR="00EC0A98" w:rsidRPr="00107EF1" w:rsidRDefault="00EC0A98" w:rsidP="00AC1E70">
            <w:pPr>
              <w:pStyle w:val="TableTextLeft"/>
              <w:rPr>
                <w:rFonts w:cs="Arial"/>
                <w:sz w:val="14"/>
              </w:rPr>
            </w:pPr>
            <w:r w:rsidRPr="00107EF1">
              <w:rPr>
                <w:rFonts w:cs="Arial"/>
                <w:sz w:val="14"/>
              </w:rPr>
              <w:t>-1.97</w:t>
            </w:r>
          </w:p>
        </w:tc>
        <w:tc>
          <w:tcPr>
            <w:tcW w:w="850" w:type="dxa"/>
            <w:shd w:val="clear" w:color="auto" w:fill="FFFFFF" w:themeFill="background1"/>
            <w:noWrap/>
            <w:hideMark/>
          </w:tcPr>
          <w:p w14:paraId="022C1AE3" w14:textId="77777777" w:rsidR="00EC0A98" w:rsidRPr="00107EF1" w:rsidRDefault="00EC0A98" w:rsidP="00AC1E70">
            <w:pPr>
              <w:pStyle w:val="TableTextLeft"/>
              <w:rPr>
                <w:rFonts w:cs="Arial"/>
                <w:sz w:val="14"/>
              </w:rPr>
            </w:pPr>
            <w:r w:rsidRPr="00107EF1">
              <w:rPr>
                <w:rFonts w:cs="Arial"/>
                <w:sz w:val="14"/>
              </w:rPr>
              <w:t>2.29</w:t>
            </w:r>
          </w:p>
        </w:tc>
      </w:tr>
      <w:tr w:rsidR="008A7F03" w:rsidRPr="0030233E" w14:paraId="5552B42C" w14:textId="77777777" w:rsidTr="00107EF1">
        <w:tc>
          <w:tcPr>
            <w:tcW w:w="2778" w:type="dxa"/>
            <w:shd w:val="clear" w:color="auto" w:fill="FFFFFF" w:themeFill="background1"/>
            <w:noWrap/>
            <w:hideMark/>
          </w:tcPr>
          <w:p w14:paraId="15340812" w14:textId="77777777" w:rsidR="00EC0A98" w:rsidRPr="00107EF1" w:rsidRDefault="00EC0A98" w:rsidP="00AC1E70">
            <w:pPr>
              <w:pStyle w:val="TableTextLeft"/>
              <w:rPr>
                <w:rFonts w:cs="Arial"/>
                <w:sz w:val="14"/>
              </w:rPr>
            </w:pPr>
            <w:r w:rsidRPr="00107EF1">
              <w:rPr>
                <w:rFonts w:cs="Arial"/>
                <w:sz w:val="14"/>
              </w:rPr>
              <w:t>AC</w:t>
            </w:r>
          </w:p>
        </w:tc>
        <w:tc>
          <w:tcPr>
            <w:tcW w:w="3544" w:type="dxa"/>
            <w:shd w:val="clear" w:color="auto" w:fill="FFFFFF" w:themeFill="background1"/>
            <w:noWrap/>
            <w:hideMark/>
          </w:tcPr>
          <w:p w14:paraId="082660E7" w14:textId="77777777" w:rsidR="00EC0A98" w:rsidRPr="00107EF1" w:rsidRDefault="00EC0A98" w:rsidP="00AC1E70">
            <w:pPr>
              <w:pStyle w:val="TableTextLeft"/>
              <w:rPr>
                <w:rFonts w:cs="Arial"/>
                <w:sz w:val="14"/>
              </w:rPr>
            </w:pPr>
            <w:r w:rsidRPr="00107EF1">
              <w:rPr>
                <w:rFonts w:cs="Arial"/>
                <w:sz w:val="14"/>
              </w:rPr>
              <w:t>Paravaginal repair &amp; biological mesh</w:t>
            </w:r>
          </w:p>
        </w:tc>
        <w:tc>
          <w:tcPr>
            <w:tcW w:w="1134" w:type="dxa"/>
            <w:shd w:val="clear" w:color="auto" w:fill="FFFFFF" w:themeFill="background1"/>
            <w:noWrap/>
            <w:hideMark/>
          </w:tcPr>
          <w:p w14:paraId="43602089"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59CCFE76"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284AD4C7"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59D19CF3" w14:textId="77777777" w:rsidR="00EC0A98" w:rsidRPr="00107EF1" w:rsidRDefault="00EC0A98" w:rsidP="00AC1E70">
            <w:pPr>
              <w:pStyle w:val="TableTextLeft"/>
              <w:rPr>
                <w:rFonts w:cs="Arial"/>
                <w:sz w:val="14"/>
              </w:rPr>
            </w:pPr>
            <w:r w:rsidRPr="00107EF1">
              <w:rPr>
                <w:rFonts w:cs="Arial"/>
                <w:sz w:val="14"/>
              </w:rPr>
              <w:t>-0.17</w:t>
            </w:r>
          </w:p>
        </w:tc>
        <w:tc>
          <w:tcPr>
            <w:tcW w:w="709" w:type="dxa"/>
            <w:shd w:val="clear" w:color="auto" w:fill="FFFFFF" w:themeFill="background1"/>
            <w:noWrap/>
            <w:hideMark/>
          </w:tcPr>
          <w:p w14:paraId="597EFB21" w14:textId="77777777" w:rsidR="00EC0A98" w:rsidRPr="00107EF1" w:rsidRDefault="00EC0A98" w:rsidP="00AC1E70">
            <w:pPr>
              <w:pStyle w:val="TableTextLeft"/>
              <w:rPr>
                <w:rFonts w:cs="Arial"/>
                <w:sz w:val="14"/>
              </w:rPr>
            </w:pPr>
            <w:r w:rsidRPr="00107EF1">
              <w:rPr>
                <w:rFonts w:cs="Arial"/>
                <w:sz w:val="14"/>
              </w:rPr>
              <w:t>-1.68</w:t>
            </w:r>
          </w:p>
        </w:tc>
        <w:tc>
          <w:tcPr>
            <w:tcW w:w="708" w:type="dxa"/>
            <w:shd w:val="clear" w:color="auto" w:fill="FFFFFF" w:themeFill="background1"/>
            <w:noWrap/>
            <w:hideMark/>
          </w:tcPr>
          <w:p w14:paraId="77750D8E" w14:textId="77777777" w:rsidR="00EC0A98" w:rsidRPr="00107EF1" w:rsidRDefault="00EC0A98" w:rsidP="00AC1E70">
            <w:pPr>
              <w:pStyle w:val="TableTextLeft"/>
              <w:rPr>
                <w:rFonts w:cs="Arial"/>
                <w:sz w:val="14"/>
              </w:rPr>
            </w:pPr>
            <w:r w:rsidRPr="00107EF1">
              <w:rPr>
                <w:rFonts w:cs="Arial"/>
                <w:sz w:val="14"/>
              </w:rPr>
              <w:t>1.34</w:t>
            </w:r>
          </w:p>
        </w:tc>
        <w:tc>
          <w:tcPr>
            <w:tcW w:w="851" w:type="dxa"/>
            <w:shd w:val="clear" w:color="auto" w:fill="FFFFFF" w:themeFill="background1"/>
            <w:noWrap/>
            <w:hideMark/>
          </w:tcPr>
          <w:p w14:paraId="6096085B" w14:textId="77777777" w:rsidR="00EC0A98" w:rsidRPr="00107EF1" w:rsidRDefault="00EC0A98" w:rsidP="00AC1E70">
            <w:pPr>
              <w:pStyle w:val="TableTextLeft"/>
              <w:rPr>
                <w:rFonts w:cs="Arial"/>
                <w:sz w:val="14"/>
              </w:rPr>
            </w:pPr>
            <w:r w:rsidRPr="00107EF1">
              <w:rPr>
                <w:rFonts w:cs="Arial"/>
                <w:sz w:val="14"/>
              </w:rPr>
              <w:t>-0.17</w:t>
            </w:r>
          </w:p>
        </w:tc>
        <w:tc>
          <w:tcPr>
            <w:tcW w:w="709" w:type="dxa"/>
            <w:shd w:val="clear" w:color="auto" w:fill="FFFFFF" w:themeFill="background1"/>
            <w:noWrap/>
            <w:hideMark/>
          </w:tcPr>
          <w:p w14:paraId="76CB69FD" w14:textId="77777777" w:rsidR="00EC0A98" w:rsidRPr="00107EF1" w:rsidRDefault="00EC0A98" w:rsidP="00AC1E70">
            <w:pPr>
              <w:pStyle w:val="TableTextLeft"/>
              <w:rPr>
                <w:rFonts w:cs="Arial"/>
                <w:sz w:val="14"/>
              </w:rPr>
            </w:pPr>
            <w:r w:rsidRPr="00107EF1">
              <w:rPr>
                <w:rFonts w:cs="Arial"/>
                <w:sz w:val="14"/>
              </w:rPr>
              <w:t>-1.68</w:t>
            </w:r>
          </w:p>
        </w:tc>
        <w:tc>
          <w:tcPr>
            <w:tcW w:w="850" w:type="dxa"/>
            <w:shd w:val="clear" w:color="auto" w:fill="FFFFFF" w:themeFill="background1"/>
            <w:noWrap/>
            <w:hideMark/>
          </w:tcPr>
          <w:p w14:paraId="74AE146E" w14:textId="77777777" w:rsidR="00EC0A98" w:rsidRPr="00107EF1" w:rsidRDefault="00EC0A98" w:rsidP="00AC1E70">
            <w:pPr>
              <w:pStyle w:val="TableTextLeft"/>
              <w:rPr>
                <w:rFonts w:cs="Arial"/>
                <w:sz w:val="14"/>
              </w:rPr>
            </w:pPr>
            <w:r w:rsidRPr="00107EF1">
              <w:rPr>
                <w:rFonts w:cs="Arial"/>
                <w:sz w:val="14"/>
              </w:rPr>
              <w:t>1.34</w:t>
            </w:r>
          </w:p>
        </w:tc>
      </w:tr>
      <w:tr w:rsidR="008A7F03" w:rsidRPr="0030233E" w14:paraId="2ECB1E07" w14:textId="77777777" w:rsidTr="00107EF1">
        <w:tc>
          <w:tcPr>
            <w:tcW w:w="2778" w:type="dxa"/>
            <w:shd w:val="clear" w:color="auto" w:fill="FFFFFF" w:themeFill="background1"/>
            <w:noWrap/>
            <w:hideMark/>
          </w:tcPr>
          <w:p w14:paraId="60D6F1B2" w14:textId="77777777" w:rsidR="00EC0A98" w:rsidRPr="00107EF1" w:rsidRDefault="00EC0A98" w:rsidP="00AC1E70">
            <w:pPr>
              <w:pStyle w:val="TableTextLeft"/>
              <w:rPr>
                <w:rFonts w:cs="Arial"/>
                <w:sz w:val="14"/>
              </w:rPr>
            </w:pPr>
            <w:r w:rsidRPr="00107EF1">
              <w:rPr>
                <w:rFonts w:cs="Arial"/>
                <w:sz w:val="14"/>
              </w:rPr>
              <w:t>AC &amp; synthetic non-absorbable mesh</w:t>
            </w:r>
          </w:p>
        </w:tc>
        <w:tc>
          <w:tcPr>
            <w:tcW w:w="3544" w:type="dxa"/>
            <w:shd w:val="clear" w:color="auto" w:fill="FFFFFF" w:themeFill="background1"/>
            <w:noWrap/>
            <w:hideMark/>
          </w:tcPr>
          <w:p w14:paraId="31032137" w14:textId="77777777" w:rsidR="00EC0A98" w:rsidRPr="00107EF1" w:rsidRDefault="00EC0A98" w:rsidP="00AC1E70">
            <w:pPr>
              <w:pStyle w:val="TableTextLeft"/>
              <w:rPr>
                <w:rFonts w:cs="Arial"/>
                <w:sz w:val="14"/>
              </w:rPr>
            </w:pPr>
            <w:r w:rsidRPr="00107EF1">
              <w:rPr>
                <w:rFonts w:cs="Arial"/>
                <w:sz w:val="14"/>
              </w:rPr>
              <w:t>AC &amp; biological mesh</w:t>
            </w:r>
          </w:p>
        </w:tc>
        <w:tc>
          <w:tcPr>
            <w:tcW w:w="1134" w:type="dxa"/>
            <w:shd w:val="clear" w:color="auto" w:fill="FFFFFF" w:themeFill="background1"/>
            <w:noWrap/>
            <w:hideMark/>
          </w:tcPr>
          <w:p w14:paraId="601E15DE" w14:textId="77777777" w:rsidR="00EC0A98" w:rsidRPr="00107EF1" w:rsidRDefault="00EC0A98" w:rsidP="00AC1E70">
            <w:pPr>
              <w:pStyle w:val="TableTextLeft"/>
              <w:rPr>
                <w:rFonts w:cs="Arial"/>
                <w:sz w:val="14"/>
              </w:rPr>
            </w:pPr>
            <w:r w:rsidRPr="00107EF1">
              <w:rPr>
                <w:rFonts w:cs="Arial"/>
                <w:sz w:val="14"/>
              </w:rPr>
              <w:t>-0.20</w:t>
            </w:r>
          </w:p>
        </w:tc>
        <w:tc>
          <w:tcPr>
            <w:tcW w:w="851" w:type="dxa"/>
            <w:shd w:val="clear" w:color="auto" w:fill="FFFFFF" w:themeFill="background1"/>
            <w:noWrap/>
            <w:hideMark/>
          </w:tcPr>
          <w:p w14:paraId="7D39CC26" w14:textId="77777777" w:rsidR="00EC0A98" w:rsidRPr="00107EF1" w:rsidRDefault="00EC0A98" w:rsidP="00AC1E70">
            <w:pPr>
              <w:pStyle w:val="TableTextLeft"/>
              <w:rPr>
                <w:rFonts w:cs="Arial"/>
                <w:sz w:val="14"/>
              </w:rPr>
            </w:pPr>
            <w:r w:rsidRPr="00107EF1">
              <w:rPr>
                <w:rFonts w:cs="Arial"/>
                <w:sz w:val="14"/>
              </w:rPr>
              <w:t>-1.29</w:t>
            </w:r>
          </w:p>
        </w:tc>
        <w:tc>
          <w:tcPr>
            <w:tcW w:w="992" w:type="dxa"/>
            <w:shd w:val="clear" w:color="auto" w:fill="FFFFFF" w:themeFill="background1"/>
            <w:noWrap/>
            <w:hideMark/>
          </w:tcPr>
          <w:p w14:paraId="2D59BA3A" w14:textId="77777777" w:rsidR="00EC0A98" w:rsidRPr="00107EF1" w:rsidRDefault="00EC0A98" w:rsidP="00AC1E70">
            <w:pPr>
              <w:pStyle w:val="TableTextLeft"/>
              <w:rPr>
                <w:rFonts w:cs="Arial"/>
                <w:sz w:val="14"/>
              </w:rPr>
            </w:pPr>
            <w:r w:rsidRPr="00107EF1">
              <w:rPr>
                <w:rFonts w:cs="Arial"/>
                <w:sz w:val="14"/>
              </w:rPr>
              <w:t>0.86</w:t>
            </w:r>
          </w:p>
        </w:tc>
        <w:tc>
          <w:tcPr>
            <w:tcW w:w="1134" w:type="dxa"/>
            <w:shd w:val="clear" w:color="auto" w:fill="FFFFFF" w:themeFill="background1"/>
            <w:noWrap/>
            <w:hideMark/>
          </w:tcPr>
          <w:p w14:paraId="664A169D" w14:textId="77777777" w:rsidR="00EC0A98" w:rsidRPr="00107EF1" w:rsidRDefault="00EC0A98" w:rsidP="00AC1E70">
            <w:pPr>
              <w:pStyle w:val="TableTextLeft"/>
              <w:rPr>
                <w:rFonts w:cs="Arial"/>
                <w:sz w:val="14"/>
              </w:rPr>
            </w:pPr>
            <w:r w:rsidRPr="00107EF1">
              <w:rPr>
                <w:rFonts w:cs="Arial"/>
                <w:sz w:val="14"/>
              </w:rPr>
              <w:t>0.30</w:t>
            </w:r>
          </w:p>
        </w:tc>
        <w:tc>
          <w:tcPr>
            <w:tcW w:w="709" w:type="dxa"/>
            <w:shd w:val="clear" w:color="auto" w:fill="FFFFFF" w:themeFill="background1"/>
            <w:noWrap/>
            <w:hideMark/>
          </w:tcPr>
          <w:p w14:paraId="4352732E" w14:textId="77777777" w:rsidR="00EC0A98" w:rsidRPr="00107EF1" w:rsidRDefault="00EC0A98" w:rsidP="00AC1E70">
            <w:pPr>
              <w:pStyle w:val="TableTextLeft"/>
              <w:rPr>
                <w:rFonts w:cs="Arial"/>
                <w:sz w:val="14"/>
              </w:rPr>
            </w:pPr>
            <w:r w:rsidRPr="00107EF1">
              <w:rPr>
                <w:rFonts w:cs="Arial"/>
                <w:sz w:val="14"/>
              </w:rPr>
              <w:t>-0.48</w:t>
            </w:r>
          </w:p>
        </w:tc>
        <w:tc>
          <w:tcPr>
            <w:tcW w:w="708" w:type="dxa"/>
            <w:shd w:val="clear" w:color="auto" w:fill="FFFFFF" w:themeFill="background1"/>
            <w:noWrap/>
            <w:hideMark/>
          </w:tcPr>
          <w:p w14:paraId="4D198600" w14:textId="77777777" w:rsidR="00EC0A98" w:rsidRPr="00107EF1" w:rsidRDefault="00EC0A98" w:rsidP="00AC1E70">
            <w:pPr>
              <w:pStyle w:val="TableTextLeft"/>
              <w:rPr>
                <w:rFonts w:cs="Arial"/>
                <w:sz w:val="14"/>
              </w:rPr>
            </w:pPr>
            <w:r w:rsidRPr="00107EF1">
              <w:rPr>
                <w:rFonts w:cs="Arial"/>
                <w:sz w:val="14"/>
              </w:rPr>
              <w:t>1.11</w:t>
            </w:r>
          </w:p>
        </w:tc>
        <w:tc>
          <w:tcPr>
            <w:tcW w:w="851" w:type="dxa"/>
            <w:shd w:val="clear" w:color="auto" w:fill="FFFFFF" w:themeFill="background1"/>
            <w:noWrap/>
            <w:hideMark/>
          </w:tcPr>
          <w:p w14:paraId="6736831E" w14:textId="77777777" w:rsidR="00EC0A98" w:rsidRPr="00107EF1" w:rsidRDefault="00EC0A98" w:rsidP="00AC1E70">
            <w:pPr>
              <w:pStyle w:val="TableTextLeft"/>
              <w:rPr>
                <w:rFonts w:cs="Arial"/>
                <w:sz w:val="14"/>
              </w:rPr>
            </w:pPr>
            <w:r w:rsidRPr="00107EF1">
              <w:rPr>
                <w:rFonts w:cs="Arial"/>
                <w:sz w:val="14"/>
              </w:rPr>
              <w:t>0.14</w:t>
            </w:r>
          </w:p>
        </w:tc>
        <w:tc>
          <w:tcPr>
            <w:tcW w:w="709" w:type="dxa"/>
            <w:shd w:val="clear" w:color="auto" w:fill="FFFFFF" w:themeFill="background1"/>
            <w:noWrap/>
            <w:hideMark/>
          </w:tcPr>
          <w:p w14:paraId="3150FCED" w14:textId="77777777" w:rsidR="00EC0A98" w:rsidRPr="00107EF1" w:rsidRDefault="00EC0A98" w:rsidP="00AC1E70">
            <w:pPr>
              <w:pStyle w:val="TableTextLeft"/>
              <w:rPr>
                <w:rFonts w:cs="Arial"/>
                <w:sz w:val="14"/>
              </w:rPr>
            </w:pPr>
            <w:r w:rsidRPr="00107EF1">
              <w:rPr>
                <w:rFonts w:cs="Arial"/>
                <w:sz w:val="14"/>
              </w:rPr>
              <w:t>-0.47</w:t>
            </w:r>
          </w:p>
        </w:tc>
        <w:tc>
          <w:tcPr>
            <w:tcW w:w="850" w:type="dxa"/>
            <w:shd w:val="clear" w:color="auto" w:fill="FFFFFF" w:themeFill="background1"/>
            <w:noWrap/>
            <w:hideMark/>
          </w:tcPr>
          <w:p w14:paraId="0B03E093" w14:textId="77777777" w:rsidR="00EC0A98" w:rsidRPr="00107EF1" w:rsidRDefault="00EC0A98" w:rsidP="00AC1E70">
            <w:pPr>
              <w:pStyle w:val="TableTextLeft"/>
              <w:rPr>
                <w:rFonts w:cs="Arial"/>
                <w:sz w:val="14"/>
              </w:rPr>
            </w:pPr>
            <w:r w:rsidRPr="00107EF1">
              <w:rPr>
                <w:rFonts w:cs="Arial"/>
                <w:sz w:val="14"/>
              </w:rPr>
              <w:t>0.76</w:t>
            </w:r>
          </w:p>
        </w:tc>
      </w:tr>
      <w:tr w:rsidR="008A7F03" w:rsidRPr="0030233E" w14:paraId="042FC9A8" w14:textId="77777777" w:rsidTr="00107EF1">
        <w:tc>
          <w:tcPr>
            <w:tcW w:w="2778" w:type="dxa"/>
            <w:shd w:val="clear" w:color="auto" w:fill="FFFFFF" w:themeFill="background1"/>
            <w:noWrap/>
            <w:hideMark/>
          </w:tcPr>
          <w:p w14:paraId="414BB5FB" w14:textId="77777777" w:rsidR="00EC0A98" w:rsidRPr="00107EF1" w:rsidRDefault="00EC0A98" w:rsidP="00AC1E70">
            <w:pPr>
              <w:pStyle w:val="TableTextLeft"/>
              <w:rPr>
                <w:rFonts w:cs="Arial"/>
                <w:sz w:val="14"/>
              </w:rPr>
            </w:pPr>
            <w:r w:rsidRPr="00107EF1">
              <w:rPr>
                <w:rFonts w:cs="Arial"/>
                <w:sz w:val="14"/>
              </w:rPr>
              <w:t>AC &amp; synthetic non-absorbable mesh</w:t>
            </w:r>
          </w:p>
        </w:tc>
        <w:tc>
          <w:tcPr>
            <w:tcW w:w="3544" w:type="dxa"/>
            <w:shd w:val="clear" w:color="auto" w:fill="FFFFFF" w:themeFill="background1"/>
            <w:noWrap/>
            <w:hideMark/>
          </w:tcPr>
          <w:p w14:paraId="109123F2" w14:textId="77777777" w:rsidR="00EC0A98" w:rsidRPr="00107EF1" w:rsidRDefault="00EC0A98" w:rsidP="00AC1E70">
            <w:pPr>
              <w:pStyle w:val="TableTextLeft"/>
              <w:rPr>
                <w:rFonts w:cs="Arial"/>
                <w:sz w:val="14"/>
              </w:rPr>
            </w:pPr>
            <w:r w:rsidRPr="00107EF1">
              <w:rPr>
                <w:rFonts w:cs="Arial"/>
                <w:sz w:val="14"/>
              </w:rPr>
              <w:t>AC &amp; synthetic partially absorbable mesh</w:t>
            </w:r>
          </w:p>
        </w:tc>
        <w:tc>
          <w:tcPr>
            <w:tcW w:w="1134" w:type="dxa"/>
            <w:shd w:val="clear" w:color="auto" w:fill="FFFFFF" w:themeFill="background1"/>
            <w:noWrap/>
            <w:hideMark/>
          </w:tcPr>
          <w:p w14:paraId="2B1CB283" w14:textId="77777777" w:rsidR="00EC0A98" w:rsidRPr="00107EF1" w:rsidRDefault="00EC0A98" w:rsidP="00AC1E70">
            <w:pPr>
              <w:pStyle w:val="TableTextLeft"/>
              <w:rPr>
                <w:rFonts w:cs="Arial"/>
                <w:sz w:val="14"/>
              </w:rPr>
            </w:pPr>
            <w:r w:rsidRPr="00107EF1">
              <w:rPr>
                <w:rFonts w:cs="Arial"/>
                <w:sz w:val="14"/>
              </w:rPr>
              <w:t>-0.26</w:t>
            </w:r>
          </w:p>
        </w:tc>
        <w:tc>
          <w:tcPr>
            <w:tcW w:w="851" w:type="dxa"/>
            <w:shd w:val="clear" w:color="auto" w:fill="FFFFFF" w:themeFill="background1"/>
            <w:noWrap/>
            <w:hideMark/>
          </w:tcPr>
          <w:p w14:paraId="06F91CE4" w14:textId="77777777" w:rsidR="00EC0A98" w:rsidRPr="00107EF1" w:rsidRDefault="00EC0A98" w:rsidP="00AC1E70">
            <w:pPr>
              <w:pStyle w:val="TableTextLeft"/>
              <w:rPr>
                <w:rFonts w:cs="Arial"/>
                <w:sz w:val="14"/>
              </w:rPr>
            </w:pPr>
            <w:r w:rsidRPr="00107EF1">
              <w:rPr>
                <w:rFonts w:cs="Arial"/>
                <w:sz w:val="14"/>
              </w:rPr>
              <w:t>-1.84</w:t>
            </w:r>
          </w:p>
        </w:tc>
        <w:tc>
          <w:tcPr>
            <w:tcW w:w="992" w:type="dxa"/>
            <w:shd w:val="clear" w:color="auto" w:fill="FFFFFF" w:themeFill="background1"/>
            <w:noWrap/>
            <w:hideMark/>
          </w:tcPr>
          <w:p w14:paraId="1DD60D61" w14:textId="77777777" w:rsidR="00EC0A98" w:rsidRPr="00107EF1" w:rsidRDefault="00EC0A98" w:rsidP="00AC1E70">
            <w:pPr>
              <w:pStyle w:val="TableTextLeft"/>
              <w:rPr>
                <w:rFonts w:cs="Arial"/>
                <w:sz w:val="14"/>
              </w:rPr>
            </w:pPr>
            <w:r w:rsidRPr="00107EF1">
              <w:rPr>
                <w:rFonts w:cs="Arial"/>
                <w:sz w:val="14"/>
              </w:rPr>
              <w:t>1.31</w:t>
            </w:r>
          </w:p>
        </w:tc>
        <w:tc>
          <w:tcPr>
            <w:tcW w:w="1134" w:type="dxa"/>
            <w:shd w:val="clear" w:color="auto" w:fill="FFFFFF" w:themeFill="background1"/>
            <w:noWrap/>
            <w:hideMark/>
          </w:tcPr>
          <w:p w14:paraId="37CBFEB5" w14:textId="77777777" w:rsidR="00EC0A98" w:rsidRPr="00107EF1" w:rsidRDefault="00EC0A98" w:rsidP="00AC1E70">
            <w:pPr>
              <w:pStyle w:val="TableTextLeft"/>
              <w:rPr>
                <w:rFonts w:cs="Arial"/>
                <w:sz w:val="14"/>
              </w:rPr>
            </w:pPr>
            <w:r w:rsidRPr="00107EF1">
              <w:rPr>
                <w:rFonts w:cs="Arial"/>
                <w:sz w:val="14"/>
              </w:rPr>
              <w:t>-0.43</w:t>
            </w:r>
          </w:p>
        </w:tc>
        <w:tc>
          <w:tcPr>
            <w:tcW w:w="709" w:type="dxa"/>
            <w:shd w:val="clear" w:color="auto" w:fill="FFFFFF" w:themeFill="background1"/>
            <w:noWrap/>
            <w:hideMark/>
          </w:tcPr>
          <w:p w14:paraId="27F72FA3" w14:textId="77777777" w:rsidR="00EC0A98" w:rsidRPr="00107EF1" w:rsidRDefault="00EC0A98" w:rsidP="00AC1E70">
            <w:pPr>
              <w:pStyle w:val="TableTextLeft"/>
              <w:rPr>
                <w:rFonts w:cs="Arial"/>
                <w:sz w:val="14"/>
              </w:rPr>
            </w:pPr>
            <w:r w:rsidRPr="00107EF1">
              <w:rPr>
                <w:rFonts w:cs="Arial"/>
                <w:sz w:val="14"/>
              </w:rPr>
              <w:t>-1.61</w:t>
            </w:r>
          </w:p>
        </w:tc>
        <w:tc>
          <w:tcPr>
            <w:tcW w:w="708" w:type="dxa"/>
            <w:shd w:val="clear" w:color="auto" w:fill="FFFFFF" w:themeFill="background1"/>
            <w:noWrap/>
            <w:hideMark/>
          </w:tcPr>
          <w:p w14:paraId="50EB3770" w14:textId="77777777" w:rsidR="00EC0A98" w:rsidRPr="00107EF1" w:rsidRDefault="00EC0A98" w:rsidP="00AC1E70">
            <w:pPr>
              <w:pStyle w:val="TableTextLeft"/>
              <w:rPr>
                <w:rFonts w:cs="Arial"/>
                <w:sz w:val="14"/>
              </w:rPr>
            </w:pPr>
            <w:r w:rsidRPr="00107EF1">
              <w:rPr>
                <w:rFonts w:cs="Arial"/>
                <w:sz w:val="14"/>
              </w:rPr>
              <w:t>0.78</w:t>
            </w:r>
          </w:p>
        </w:tc>
        <w:tc>
          <w:tcPr>
            <w:tcW w:w="851" w:type="dxa"/>
            <w:shd w:val="clear" w:color="auto" w:fill="FFFFFF" w:themeFill="background1"/>
            <w:noWrap/>
            <w:hideMark/>
          </w:tcPr>
          <w:p w14:paraId="6ABA9881" w14:textId="77777777" w:rsidR="00EC0A98" w:rsidRPr="00107EF1" w:rsidRDefault="00EC0A98" w:rsidP="00AC1E70">
            <w:pPr>
              <w:pStyle w:val="TableTextLeft"/>
              <w:rPr>
                <w:rFonts w:cs="Arial"/>
                <w:sz w:val="14"/>
              </w:rPr>
            </w:pPr>
            <w:r w:rsidRPr="00107EF1">
              <w:rPr>
                <w:rFonts w:cs="Arial"/>
                <w:sz w:val="14"/>
              </w:rPr>
              <w:t>-0.36</w:t>
            </w:r>
          </w:p>
        </w:tc>
        <w:tc>
          <w:tcPr>
            <w:tcW w:w="709" w:type="dxa"/>
            <w:shd w:val="clear" w:color="auto" w:fill="FFFFFF" w:themeFill="background1"/>
            <w:noWrap/>
            <w:hideMark/>
          </w:tcPr>
          <w:p w14:paraId="13797E62" w14:textId="77777777" w:rsidR="00EC0A98" w:rsidRPr="00107EF1" w:rsidRDefault="00EC0A98" w:rsidP="00AC1E70">
            <w:pPr>
              <w:pStyle w:val="TableTextLeft"/>
              <w:rPr>
                <w:rFonts w:cs="Arial"/>
                <w:sz w:val="14"/>
              </w:rPr>
            </w:pPr>
            <w:r w:rsidRPr="00107EF1">
              <w:rPr>
                <w:rFonts w:cs="Arial"/>
                <w:sz w:val="14"/>
              </w:rPr>
              <w:t>-1.26</w:t>
            </w:r>
          </w:p>
        </w:tc>
        <w:tc>
          <w:tcPr>
            <w:tcW w:w="850" w:type="dxa"/>
            <w:shd w:val="clear" w:color="auto" w:fill="FFFFFF" w:themeFill="background1"/>
            <w:noWrap/>
            <w:hideMark/>
          </w:tcPr>
          <w:p w14:paraId="36F23032" w14:textId="77777777" w:rsidR="00EC0A98" w:rsidRPr="00107EF1" w:rsidRDefault="00EC0A98" w:rsidP="00AC1E70">
            <w:pPr>
              <w:pStyle w:val="TableTextLeft"/>
              <w:rPr>
                <w:rFonts w:cs="Arial"/>
                <w:sz w:val="14"/>
              </w:rPr>
            </w:pPr>
            <w:r w:rsidRPr="00107EF1">
              <w:rPr>
                <w:rFonts w:cs="Arial"/>
                <w:sz w:val="14"/>
              </w:rPr>
              <w:t>0.55</w:t>
            </w:r>
          </w:p>
        </w:tc>
      </w:tr>
      <w:tr w:rsidR="008A7F03" w:rsidRPr="0030233E" w14:paraId="11A24035" w14:textId="77777777" w:rsidTr="00107EF1">
        <w:tc>
          <w:tcPr>
            <w:tcW w:w="2778" w:type="dxa"/>
            <w:shd w:val="clear" w:color="auto" w:fill="FFFFFF" w:themeFill="background1"/>
            <w:noWrap/>
            <w:hideMark/>
          </w:tcPr>
          <w:p w14:paraId="3857DD31" w14:textId="77777777" w:rsidR="00EC0A98" w:rsidRPr="00107EF1" w:rsidRDefault="00EC0A98" w:rsidP="00AC1E70">
            <w:pPr>
              <w:pStyle w:val="TableTextLeft"/>
              <w:rPr>
                <w:rFonts w:cs="Arial"/>
                <w:sz w:val="14"/>
              </w:rPr>
            </w:pPr>
            <w:r w:rsidRPr="00107EF1">
              <w:rPr>
                <w:rFonts w:cs="Arial"/>
                <w:sz w:val="14"/>
              </w:rPr>
              <w:t>AC &amp; synthetic non-absorbable mesh</w:t>
            </w:r>
          </w:p>
        </w:tc>
        <w:tc>
          <w:tcPr>
            <w:tcW w:w="3544" w:type="dxa"/>
            <w:shd w:val="clear" w:color="auto" w:fill="FFFFFF" w:themeFill="background1"/>
            <w:noWrap/>
            <w:hideMark/>
          </w:tcPr>
          <w:p w14:paraId="1DCD6C42" w14:textId="77777777" w:rsidR="00EC0A98" w:rsidRPr="00107EF1" w:rsidRDefault="00EC0A98" w:rsidP="00AC1E70">
            <w:pPr>
              <w:pStyle w:val="TableTextLeft"/>
              <w:rPr>
                <w:rFonts w:cs="Arial"/>
                <w:sz w:val="14"/>
              </w:rPr>
            </w:pPr>
            <w:r w:rsidRPr="00107EF1">
              <w:rPr>
                <w:rFonts w:cs="Arial"/>
                <w:sz w:val="14"/>
              </w:rPr>
              <w:t>AC &amp; synthetic absorbable mesh</w:t>
            </w:r>
          </w:p>
        </w:tc>
        <w:tc>
          <w:tcPr>
            <w:tcW w:w="1134" w:type="dxa"/>
            <w:shd w:val="clear" w:color="auto" w:fill="FFFFFF" w:themeFill="background1"/>
            <w:noWrap/>
            <w:hideMark/>
          </w:tcPr>
          <w:p w14:paraId="6CBED014"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6F4180A1"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3EF099F3"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2F4EC3B0" w14:textId="77777777" w:rsidR="00EC0A98" w:rsidRPr="00107EF1" w:rsidRDefault="00EC0A98" w:rsidP="00AC1E70">
            <w:pPr>
              <w:pStyle w:val="TableTextLeft"/>
              <w:rPr>
                <w:rFonts w:cs="Arial"/>
                <w:sz w:val="14"/>
              </w:rPr>
            </w:pPr>
            <w:r w:rsidRPr="00107EF1">
              <w:rPr>
                <w:rFonts w:cs="Arial"/>
                <w:sz w:val="14"/>
              </w:rPr>
              <w:t>0.85</w:t>
            </w:r>
          </w:p>
        </w:tc>
        <w:tc>
          <w:tcPr>
            <w:tcW w:w="709" w:type="dxa"/>
            <w:shd w:val="clear" w:color="auto" w:fill="FFFFFF" w:themeFill="background1"/>
            <w:noWrap/>
            <w:hideMark/>
          </w:tcPr>
          <w:p w14:paraId="7BB60A8E" w14:textId="77777777" w:rsidR="00EC0A98" w:rsidRPr="00107EF1" w:rsidRDefault="00EC0A98" w:rsidP="00AC1E70">
            <w:pPr>
              <w:pStyle w:val="TableTextLeft"/>
              <w:rPr>
                <w:rFonts w:cs="Arial"/>
                <w:sz w:val="14"/>
              </w:rPr>
            </w:pPr>
            <w:r w:rsidRPr="00107EF1">
              <w:rPr>
                <w:rFonts w:cs="Arial"/>
                <w:sz w:val="14"/>
              </w:rPr>
              <w:t>-0.60</w:t>
            </w:r>
          </w:p>
        </w:tc>
        <w:tc>
          <w:tcPr>
            <w:tcW w:w="708" w:type="dxa"/>
            <w:shd w:val="clear" w:color="auto" w:fill="FFFFFF" w:themeFill="background1"/>
            <w:noWrap/>
            <w:hideMark/>
          </w:tcPr>
          <w:p w14:paraId="11BFDEB4" w14:textId="77777777" w:rsidR="00EC0A98" w:rsidRPr="00107EF1" w:rsidRDefault="00EC0A98" w:rsidP="00AC1E70">
            <w:pPr>
              <w:pStyle w:val="TableTextLeft"/>
              <w:rPr>
                <w:rFonts w:cs="Arial"/>
                <w:sz w:val="14"/>
              </w:rPr>
            </w:pPr>
            <w:r w:rsidRPr="00107EF1">
              <w:rPr>
                <w:rFonts w:cs="Arial"/>
                <w:sz w:val="14"/>
              </w:rPr>
              <w:t>2.34</w:t>
            </w:r>
          </w:p>
        </w:tc>
        <w:tc>
          <w:tcPr>
            <w:tcW w:w="851" w:type="dxa"/>
            <w:shd w:val="clear" w:color="auto" w:fill="FFFFFF" w:themeFill="background1"/>
            <w:noWrap/>
            <w:hideMark/>
          </w:tcPr>
          <w:p w14:paraId="08CF4F46" w14:textId="77777777" w:rsidR="00EC0A98" w:rsidRPr="00107EF1" w:rsidRDefault="00EC0A98" w:rsidP="00AC1E70">
            <w:pPr>
              <w:pStyle w:val="TableTextLeft"/>
              <w:rPr>
                <w:rFonts w:cs="Arial"/>
                <w:sz w:val="14"/>
              </w:rPr>
            </w:pPr>
            <w:r w:rsidRPr="00107EF1">
              <w:rPr>
                <w:rFonts w:cs="Arial"/>
                <w:sz w:val="14"/>
              </w:rPr>
              <w:t>0.85</w:t>
            </w:r>
          </w:p>
        </w:tc>
        <w:tc>
          <w:tcPr>
            <w:tcW w:w="709" w:type="dxa"/>
            <w:shd w:val="clear" w:color="auto" w:fill="FFFFFF" w:themeFill="background1"/>
            <w:noWrap/>
            <w:hideMark/>
          </w:tcPr>
          <w:p w14:paraId="1420E688" w14:textId="77777777" w:rsidR="00EC0A98" w:rsidRPr="00107EF1" w:rsidRDefault="00EC0A98" w:rsidP="00AC1E70">
            <w:pPr>
              <w:pStyle w:val="TableTextLeft"/>
              <w:rPr>
                <w:rFonts w:cs="Arial"/>
                <w:sz w:val="14"/>
              </w:rPr>
            </w:pPr>
            <w:r w:rsidRPr="00107EF1">
              <w:rPr>
                <w:rFonts w:cs="Arial"/>
                <w:sz w:val="14"/>
              </w:rPr>
              <w:t>-0.60</w:t>
            </w:r>
          </w:p>
        </w:tc>
        <w:tc>
          <w:tcPr>
            <w:tcW w:w="850" w:type="dxa"/>
            <w:shd w:val="clear" w:color="auto" w:fill="FFFFFF" w:themeFill="background1"/>
            <w:noWrap/>
            <w:hideMark/>
          </w:tcPr>
          <w:p w14:paraId="4D38A86D" w14:textId="77777777" w:rsidR="00EC0A98" w:rsidRPr="00107EF1" w:rsidRDefault="00EC0A98" w:rsidP="00AC1E70">
            <w:pPr>
              <w:pStyle w:val="TableTextLeft"/>
              <w:rPr>
                <w:rFonts w:cs="Arial"/>
                <w:sz w:val="14"/>
              </w:rPr>
            </w:pPr>
            <w:r w:rsidRPr="00107EF1">
              <w:rPr>
                <w:rFonts w:cs="Arial"/>
                <w:sz w:val="14"/>
              </w:rPr>
              <w:t>2.34</w:t>
            </w:r>
          </w:p>
        </w:tc>
      </w:tr>
      <w:tr w:rsidR="008A7F03" w:rsidRPr="0030233E" w14:paraId="722EDC9D" w14:textId="77777777" w:rsidTr="00107EF1">
        <w:tc>
          <w:tcPr>
            <w:tcW w:w="2778" w:type="dxa"/>
            <w:shd w:val="clear" w:color="auto" w:fill="FFFFFF" w:themeFill="background1"/>
            <w:noWrap/>
            <w:hideMark/>
          </w:tcPr>
          <w:p w14:paraId="1885E63B" w14:textId="77777777" w:rsidR="00EC0A98" w:rsidRPr="00107EF1" w:rsidRDefault="00EC0A98" w:rsidP="00AC1E70">
            <w:pPr>
              <w:pStyle w:val="TableTextLeft"/>
              <w:rPr>
                <w:rFonts w:cs="Arial"/>
                <w:sz w:val="14"/>
              </w:rPr>
            </w:pPr>
            <w:r w:rsidRPr="00107EF1">
              <w:rPr>
                <w:rFonts w:cs="Arial"/>
                <w:sz w:val="14"/>
              </w:rPr>
              <w:t>AC &amp; synthetic non-absorbable mesh</w:t>
            </w:r>
          </w:p>
        </w:tc>
        <w:tc>
          <w:tcPr>
            <w:tcW w:w="3544" w:type="dxa"/>
            <w:shd w:val="clear" w:color="auto" w:fill="FFFFFF" w:themeFill="background1"/>
            <w:noWrap/>
            <w:hideMark/>
          </w:tcPr>
          <w:p w14:paraId="63DE2904" w14:textId="77777777" w:rsidR="00EC0A98" w:rsidRPr="00107EF1" w:rsidRDefault="00EC0A98" w:rsidP="00AC1E70">
            <w:pPr>
              <w:pStyle w:val="TableTextLeft"/>
              <w:rPr>
                <w:rFonts w:cs="Arial"/>
                <w:sz w:val="14"/>
              </w:rPr>
            </w:pPr>
            <w:r w:rsidRPr="00107EF1">
              <w:rPr>
                <w:rFonts w:cs="Arial"/>
                <w:sz w:val="14"/>
              </w:rPr>
              <w:t>Paravaginal repair &amp; synthetic non-absorbable mesh</w:t>
            </w:r>
          </w:p>
        </w:tc>
        <w:tc>
          <w:tcPr>
            <w:tcW w:w="1134" w:type="dxa"/>
            <w:shd w:val="clear" w:color="auto" w:fill="FFFFFF" w:themeFill="background1"/>
            <w:noWrap/>
            <w:hideMark/>
          </w:tcPr>
          <w:p w14:paraId="5CD87883"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77940F4E"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061C1BC0"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7F614453" w14:textId="77777777" w:rsidR="00EC0A98" w:rsidRPr="00107EF1" w:rsidRDefault="00EC0A98" w:rsidP="00AC1E70">
            <w:pPr>
              <w:pStyle w:val="TableTextLeft"/>
              <w:rPr>
                <w:rFonts w:cs="Arial"/>
                <w:sz w:val="14"/>
              </w:rPr>
            </w:pPr>
            <w:r w:rsidRPr="00107EF1">
              <w:rPr>
                <w:rFonts w:cs="Arial"/>
                <w:sz w:val="14"/>
              </w:rPr>
              <w:t>-0.43</w:t>
            </w:r>
          </w:p>
        </w:tc>
        <w:tc>
          <w:tcPr>
            <w:tcW w:w="709" w:type="dxa"/>
            <w:shd w:val="clear" w:color="auto" w:fill="FFFFFF" w:themeFill="background1"/>
            <w:noWrap/>
            <w:hideMark/>
          </w:tcPr>
          <w:p w14:paraId="51873177" w14:textId="77777777" w:rsidR="00EC0A98" w:rsidRPr="00107EF1" w:rsidRDefault="00EC0A98" w:rsidP="00AC1E70">
            <w:pPr>
              <w:pStyle w:val="TableTextLeft"/>
              <w:rPr>
                <w:rFonts w:cs="Arial"/>
                <w:sz w:val="14"/>
              </w:rPr>
            </w:pPr>
            <w:r w:rsidRPr="00107EF1">
              <w:rPr>
                <w:rFonts w:cs="Arial"/>
                <w:sz w:val="14"/>
              </w:rPr>
              <w:t>-2.20</w:t>
            </w:r>
          </w:p>
        </w:tc>
        <w:tc>
          <w:tcPr>
            <w:tcW w:w="708" w:type="dxa"/>
            <w:shd w:val="clear" w:color="auto" w:fill="FFFFFF" w:themeFill="background1"/>
            <w:noWrap/>
            <w:hideMark/>
          </w:tcPr>
          <w:p w14:paraId="4A81923F" w14:textId="77777777" w:rsidR="00EC0A98" w:rsidRPr="00107EF1" w:rsidRDefault="00EC0A98" w:rsidP="00AC1E70">
            <w:pPr>
              <w:pStyle w:val="TableTextLeft"/>
              <w:rPr>
                <w:rFonts w:cs="Arial"/>
                <w:sz w:val="14"/>
              </w:rPr>
            </w:pPr>
            <w:r w:rsidRPr="00107EF1">
              <w:rPr>
                <w:rFonts w:cs="Arial"/>
                <w:sz w:val="14"/>
              </w:rPr>
              <w:t>1.27</w:t>
            </w:r>
          </w:p>
        </w:tc>
        <w:tc>
          <w:tcPr>
            <w:tcW w:w="851" w:type="dxa"/>
            <w:shd w:val="clear" w:color="auto" w:fill="FFFFFF" w:themeFill="background1"/>
            <w:noWrap/>
            <w:hideMark/>
          </w:tcPr>
          <w:p w14:paraId="67D469EE" w14:textId="77777777" w:rsidR="00EC0A98" w:rsidRPr="00107EF1" w:rsidRDefault="00EC0A98" w:rsidP="00AC1E70">
            <w:pPr>
              <w:pStyle w:val="TableTextLeft"/>
              <w:rPr>
                <w:rFonts w:cs="Arial"/>
                <w:sz w:val="14"/>
              </w:rPr>
            </w:pPr>
            <w:r w:rsidRPr="00107EF1">
              <w:rPr>
                <w:rFonts w:cs="Arial"/>
                <w:sz w:val="14"/>
              </w:rPr>
              <w:t>-0.43</w:t>
            </w:r>
          </w:p>
        </w:tc>
        <w:tc>
          <w:tcPr>
            <w:tcW w:w="709" w:type="dxa"/>
            <w:shd w:val="clear" w:color="auto" w:fill="FFFFFF" w:themeFill="background1"/>
            <w:noWrap/>
            <w:hideMark/>
          </w:tcPr>
          <w:p w14:paraId="5AF0B0A4" w14:textId="77777777" w:rsidR="00EC0A98" w:rsidRPr="00107EF1" w:rsidRDefault="00EC0A98" w:rsidP="00AC1E70">
            <w:pPr>
              <w:pStyle w:val="TableTextLeft"/>
              <w:rPr>
                <w:rFonts w:cs="Arial"/>
                <w:sz w:val="14"/>
              </w:rPr>
            </w:pPr>
            <w:r w:rsidRPr="00107EF1">
              <w:rPr>
                <w:rFonts w:cs="Arial"/>
                <w:sz w:val="14"/>
              </w:rPr>
              <w:t>-2.20</w:t>
            </w:r>
          </w:p>
        </w:tc>
        <w:tc>
          <w:tcPr>
            <w:tcW w:w="850" w:type="dxa"/>
            <w:shd w:val="clear" w:color="auto" w:fill="FFFFFF" w:themeFill="background1"/>
            <w:noWrap/>
            <w:hideMark/>
          </w:tcPr>
          <w:p w14:paraId="5EB573F8" w14:textId="77777777" w:rsidR="00EC0A98" w:rsidRPr="00107EF1" w:rsidRDefault="00EC0A98" w:rsidP="00AC1E70">
            <w:pPr>
              <w:pStyle w:val="TableTextLeft"/>
              <w:rPr>
                <w:rFonts w:cs="Arial"/>
                <w:sz w:val="14"/>
              </w:rPr>
            </w:pPr>
            <w:r w:rsidRPr="00107EF1">
              <w:rPr>
                <w:rFonts w:cs="Arial"/>
                <w:sz w:val="14"/>
              </w:rPr>
              <w:t>1.27</w:t>
            </w:r>
          </w:p>
        </w:tc>
      </w:tr>
      <w:tr w:rsidR="008A7F03" w:rsidRPr="0030233E" w14:paraId="0EE14AE6" w14:textId="77777777" w:rsidTr="00107EF1">
        <w:tc>
          <w:tcPr>
            <w:tcW w:w="2778" w:type="dxa"/>
            <w:shd w:val="clear" w:color="auto" w:fill="FFFFFF" w:themeFill="background1"/>
            <w:noWrap/>
            <w:hideMark/>
          </w:tcPr>
          <w:p w14:paraId="0AD265FB" w14:textId="77777777" w:rsidR="00EC0A98" w:rsidRPr="00107EF1" w:rsidRDefault="00EC0A98" w:rsidP="00AC1E70">
            <w:pPr>
              <w:pStyle w:val="TableTextLeft"/>
              <w:rPr>
                <w:rFonts w:cs="Arial"/>
                <w:sz w:val="14"/>
              </w:rPr>
            </w:pPr>
            <w:r w:rsidRPr="00107EF1">
              <w:rPr>
                <w:rFonts w:cs="Arial"/>
                <w:sz w:val="14"/>
              </w:rPr>
              <w:t>AC &amp; synthetic non-absorbable mesh</w:t>
            </w:r>
          </w:p>
        </w:tc>
        <w:tc>
          <w:tcPr>
            <w:tcW w:w="3544" w:type="dxa"/>
            <w:shd w:val="clear" w:color="auto" w:fill="FFFFFF" w:themeFill="background1"/>
            <w:noWrap/>
            <w:hideMark/>
          </w:tcPr>
          <w:p w14:paraId="449EF3DF" w14:textId="77777777" w:rsidR="00EC0A98" w:rsidRPr="00107EF1" w:rsidRDefault="00EC0A98" w:rsidP="00AC1E70">
            <w:pPr>
              <w:pStyle w:val="TableTextLeft"/>
              <w:rPr>
                <w:rFonts w:cs="Arial"/>
                <w:sz w:val="14"/>
              </w:rPr>
            </w:pPr>
            <w:r w:rsidRPr="00107EF1">
              <w:rPr>
                <w:rFonts w:cs="Arial"/>
                <w:sz w:val="14"/>
              </w:rPr>
              <w:t>Paravaginal defect repair (abdominal)</w:t>
            </w:r>
          </w:p>
        </w:tc>
        <w:tc>
          <w:tcPr>
            <w:tcW w:w="1134" w:type="dxa"/>
            <w:shd w:val="clear" w:color="auto" w:fill="FFFFFF" w:themeFill="background1"/>
            <w:noWrap/>
            <w:hideMark/>
          </w:tcPr>
          <w:p w14:paraId="20FE99DD"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626183AE"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5205A697"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3DD4DCC7" w14:textId="77777777" w:rsidR="00EC0A98" w:rsidRPr="00107EF1" w:rsidRDefault="00EC0A98" w:rsidP="00AC1E70">
            <w:pPr>
              <w:pStyle w:val="TableTextLeft"/>
              <w:rPr>
                <w:rFonts w:cs="Arial"/>
                <w:sz w:val="14"/>
              </w:rPr>
            </w:pPr>
            <w:r w:rsidRPr="00107EF1">
              <w:rPr>
                <w:rFonts w:cs="Arial"/>
                <w:sz w:val="14"/>
              </w:rPr>
              <w:t>1.12</w:t>
            </w:r>
          </w:p>
        </w:tc>
        <w:tc>
          <w:tcPr>
            <w:tcW w:w="709" w:type="dxa"/>
            <w:shd w:val="clear" w:color="auto" w:fill="FFFFFF" w:themeFill="background1"/>
            <w:noWrap/>
            <w:hideMark/>
          </w:tcPr>
          <w:p w14:paraId="2A2683AE" w14:textId="77777777" w:rsidR="00EC0A98" w:rsidRPr="00107EF1" w:rsidRDefault="00EC0A98" w:rsidP="00AC1E70">
            <w:pPr>
              <w:pStyle w:val="TableTextLeft"/>
              <w:rPr>
                <w:rFonts w:cs="Arial"/>
                <w:sz w:val="14"/>
              </w:rPr>
            </w:pPr>
            <w:r w:rsidRPr="00107EF1">
              <w:rPr>
                <w:rFonts w:cs="Arial"/>
                <w:sz w:val="14"/>
              </w:rPr>
              <w:t>-1.03</w:t>
            </w:r>
          </w:p>
        </w:tc>
        <w:tc>
          <w:tcPr>
            <w:tcW w:w="708" w:type="dxa"/>
            <w:shd w:val="clear" w:color="auto" w:fill="FFFFFF" w:themeFill="background1"/>
            <w:noWrap/>
            <w:hideMark/>
          </w:tcPr>
          <w:p w14:paraId="22966555" w14:textId="77777777" w:rsidR="00EC0A98" w:rsidRPr="00107EF1" w:rsidRDefault="00EC0A98" w:rsidP="00AC1E70">
            <w:pPr>
              <w:pStyle w:val="TableTextLeft"/>
              <w:rPr>
                <w:rFonts w:cs="Arial"/>
                <w:sz w:val="14"/>
              </w:rPr>
            </w:pPr>
            <w:r w:rsidRPr="00107EF1">
              <w:rPr>
                <w:rFonts w:cs="Arial"/>
                <w:sz w:val="14"/>
              </w:rPr>
              <w:t>3.31</w:t>
            </w:r>
          </w:p>
        </w:tc>
        <w:tc>
          <w:tcPr>
            <w:tcW w:w="851" w:type="dxa"/>
            <w:shd w:val="clear" w:color="auto" w:fill="FFFFFF" w:themeFill="background1"/>
            <w:noWrap/>
            <w:hideMark/>
          </w:tcPr>
          <w:p w14:paraId="7EBA2D6A" w14:textId="77777777" w:rsidR="00EC0A98" w:rsidRPr="00107EF1" w:rsidRDefault="00EC0A98" w:rsidP="00AC1E70">
            <w:pPr>
              <w:pStyle w:val="TableTextLeft"/>
              <w:rPr>
                <w:rFonts w:cs="Arial"/>
                <w:sz w:val="14"/>
              </w:rPr>
            </w:pPr>
            <w:r w:rsidRPr="00107EF1">
              <w:rPr>
                <w:rFonts w:cs="Arial"/>
                <w:sz w:val="14"/>
              </w:rPr>
              <w:t>1.12</w:t>
            </w:r>
          </w:p>
        </w:tc>
        <w:tc>
          <w:tcPr>
            <w:tcW w:w="709" w:type="dxa"/>
            <w:shd w:val="clear" w:color="auto" w:fill="FFFFFF" w:themeFill="background1"/>
            <w:noWrap/>
            <w:hideMark/>
          </w:tcPr>
          <w:p w14:paraId="476D3CE9" w14:textId="77777777" w:rsidR="00EC0A98" w:rsidRPr="00107EF1" w:rsidRDefault="00EC0A98" w:rsidP="00AC1E70">
            <w:pPr>
              <w:pStyle w:val="TableTextLeft"/>
              <w:rPr>
                <w:rFonts w:cs="Arial"/>
                <w:sz w:val="14"/>
              </w:rPr>
            </w:pPr>
            <w:r w:rsidRPr="00107EF1">
              <w:rPr>
                <w:rFonts w:cs="Arial"/>
                <w:sz w:val="14"/>
              </w:rPr>
              <w:t>-1.03</w:t>
            </w:r>
          </w:p>
        </w:tc>
        <w:tc>
          <w:tcPr>
            <w:tcW w:w="850" w:type="dxa"/>
            <w:shd w:val="clear" w:color="auto" w:fill="FFFFFF" w:themeFill="background1"/>
            <w:noWrap/>
            <w:hideMark/>
          </w:tcPr>
          <w:p w14:paraId="44C684CB" w14:textId="77777777" w:rsidR="00EC0A98" w:rsidRPr="00107EF1" w:rsidRDefault="00EC0A98" w:rsidP="00AC1E70">
            <w:pPr>
              <w:pStyle w:val="TableTextLeft"/>
              <w:rPr>
                <w:rFonts w:cs="Arial"/>
                <w:sz w:val="14"/>
              </w:rPr>
            </w:pPr>
            <w:r w:rsidRPr="00107EF1">
              <w:rPr>
                <w:rFonts w:cs="Arial"/>
                <w:sz w:val="14"/>
              </w:rPr>
              <w:t>3.31</w:t>
            </w:r>
          </w:p>
        </w:tc>
      </w:tr>
      <w:tr w:rsidR="008A7F03" w:rsidRPr="0030233E" w14:paraId="3BC09633" w14:textId="77777777" w:rsidTr="00107EF1">
        <w:tc>
          <w:tcPr>
            <w:tcW w:w="2778" w:type="dxa"/>
            <w:shd w:val="clear" w:color="auto" w:fill="FFFFFF" w:themeFill="background1"/>
            <w:noWrap/>
            <w:hideMark/>
          </w:tcPr>
          <w:p w14:paraId="74030349" w14:textId="77777777" w:rsidR="00EC0A98" w:rsidRPr="00107EF1" w:rsidRDefault="00EC0A98" w:rsidP="00AC1E70">
            <w:pPr>
              <w:pStyle w:val="TableTextLeft"/>
              <w:rPr>
                <w:rFonts w:cs="Arial"/>
                <w:sz w:val="14"/>
              </w:rPr>
            </w:pPr>
            <w:r w:rsidRPr="00107EF1">
              <w:rPr>
                <w:rFonts w:cs="Arial"/>
                <w:sz w:val="14"/>
              </w:rPr>
              <w:t>AC &amp; synthetic non-absorbable mesh</w:t>
            </w:r>
          </w:p>
        </w:tc>
        <w:tc>
          <w:tcPr>
            <w:tcW w:w="3544" w:type="dxa"/>
            <w:shd w:val="clear" w:color="auto" w:fill="FFFFFF" w:themeFill="background1"/>
            <w:noWrap/>
            <w:hideMark/>
          </w:tcPr>
          <w:p w14:paraId="32A20E64" w14:textId="77777777" w:rsidR="00EC0A98" w:rsidRPr="00107EF1" w:rsidRDefault="00EC0A98" w:rsidP="00AC1E70">
            <w:pPr>
              <w:pStyle w:val="TableTextLeft"/>
              <w:rPr>
                <w:rFonts w:cs="Arial"/>
                <w:sz w:val="14"/>
              </w:rPr>
            </w:pPr>
            <w:r w:rsidRPr="00107EF1">
              <w:rPr>
                <w:rFonts w:cs="Arial"/>
                <w:sz w:val="14"/>
              </w:rPr>
              <w:t>Paravaginal repair &amp; biological mesh</w:t>
            </w:r>
          </w:p>
        </w:tc>
        <w:tc>
          <w:tcPr>
            <w:tcW w:w="1134" w:type="dxa"/>
            <w:shd w:val="clear" w:color="auto" w:fill="FFFFFF" w:themeFill="background1"/>
            <w:noWrap/>
            <w:hideMark/>
          </w:tcPr>
          <w:p w14:paraId="0E0EEA5F"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6D420265"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1862CC43"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2142EBA7" w14:textId="77777777" w:rsidR="00EC0A98" w:rsidRPr="00107EF1" w:rsidRDefault="00EC0A98" w:rsidP="00AC1E70">
            <w:pPr>
              <w:pStyle w:val="TableTextLeft"/>
              <w:rPr>
                <w:rFonts w:cs="Arial"/>
                <w:sz w:val="14"/>
              </w:rPr>
            </w:pPr>
            <w:r w:rsidRPr="00107EF1">
              <w:rPr>
                <w:rFonts w:cs="Arial"/>
                <w:sz w:val="14"/>
              </w:rPr>
              <w:t>0.80</w:t>
            </w:r>
          </w:p>
        </w:tc>
        <w:tc>
          <w:tcPr>
            <w:tcW w:w="709" w:type="dxa"/>
            <w:shd w:val="clear" w:color="auto" w:fill="FFFFFF" w:themeFill="background1"/>
            <w:noWrap/>
            <w:hideMark/>
          </w:tcPr>
          <w:p w14:paraId="1F5719D2" w14:textId="77777777" w:rsidR="00EC0A98" w:rsidRPr="00107EF1" w:rsidRDefault="00EC0A98" w:rsidP="00AC1E70">
            <w:pPr>
              <w:pStyle w:val="TableTextLeft"/>
              <w:rPr>
                <w:rFonts w:cs="Arial"/>
                <w:sz w:val="14"/>
              </w:rPr>
            </w:pPr>
            <w:r w:rsidRPr="00107EF1">
              <w:rPr>
                <w:rFonts w:cs="Arial"/>
                <w:sz w:val="14"/>
              </w:rPr>
              <w:t>-0.76</w:t>
            </w:r>
          </w:p>
        </w:tc>
        <w:tc>
          <w:tcPr>
            <w:tcW w:w="708" w:type="dxa"/>
            <w:shd w:val="clear" w:color="auto" w:fill="FFFFFF" w:themeFill="background1"/>
            <w:noWrap/>
            <w:hideMark/>
          </w:tcPr>
          <w:p w14:paraId="6B8650F2" w14:textId="77777777" w:rsidR="00EC0A98" w:rsidRPr="00107EF1" w:rsidRDefault="00EC0A98" w:rsidP="00AC1E70">
            <w:pPr>
              <w:pStyle w:val="TableTextLeft"/>
              <w:rPr>
                <w:rFonts w:cs="Arial"/>
                <w:sz w:val="14"/>
              </w:rPr>
            </w:pPr>
            <w:r w:rsidRPr="00107EF1">
              <w:rPr>
                <w:rFonts w:cs="Arial"/>
                <w:sz w:val="14"/>
              </w:rPr>
              <w:t>2.39</w:t>
            </w:r>
          </w:p>
        </w:tc>
        <w:tc>
          <w:tcPr>
            <w:tcW w:w="851" w:type="dxa"/>
            <w:shd w:val="clear" w:color="auto" w:fill="FFFFFF" w:themeFill="background1"/>
            <w:noWrap/>
            <w:hideMark/>
          </w:tcPr>
          <w:p w14:paraId="1ADC54F1" w14:textId="77777777" w:rsidR="00EC0A98" w:rsidRPr="00107EF1" w:rsidRDefault="00EC0A98" w:rsidP="00AC1E70">
            <w:pPr>
              <w:pStyle w:val="TableTextLeft"/>
              <w:rPr>
                <w:rFonts w:cs="Arial"/>
                <w:sz w:val="14"/>
              </w:rPr>
            </w:pPr>
            <w:r w:rsidRPr="00107EF1">
              <w:rPr>
                <w:rFonts w:cs="Arial"/>
                <w:sz w:val="14"/>
              </w:rPr>
              <w:t>0.80</w:t>
            </w:r>
          </w:p>
        </w:tc>
        <w:tc>
          <w:tcPr>
            <w:tcW w:w="709" w:type="dxa"/>
            <w:shd w:val="clear" w:color="auto" w:fill="FFFFFF" w:themeFill="background1"/>
            <w:noWrap/>
            <w:hideMark/>
          </w:tcPr>
          <w:p w14:paraId="11B3734D" w14:textId="77777777" w:rsidR="00EC0A98" w:rsidRPr="00107EF1" w:rsidRDefault="00EC0A98" w:rsidP="00AC1E70">
            <w:pPr>
              <w:pStyle w:val="TableTextLeft"/>
              <w:rPr>
                <w:rFonts w:cs="Arial"/>
                <w:sz w:val="14"/>
              </w:rPr>
            </w:pPr>
            <w:r w:rsidRPr="00107EF1">
              <w:rPr>
                <w:rFonts w:cs="Arial"/>
                <w:sz w:val="14"/>
              </w:rPr>
              <w:t>-0.76</w:t>
            </w:r>
          </w:p>
        </w:tc>
        <w:tc>
          <w:tcPr>
            <w:tcW w:w="850" w:type="dxa"/>
            <w:shd w:val="clear" w:color="auto" w:fill="FFFFFF" w:themeFill="background1"/>
            <w:noWrap/>
            <w:hideMark/>
          </w:tcPr>
          <w:p w14:paraId="2C5B0AF8" w14:textId="77777777" w:rsidR="00EC0A98" w:rsidRPr="00107EF1" w:rsidRDefault="00EC0A98" w:rsidP="00AC1E70">
            <w:pPr>
              <w:pStyle w:val="TableTextLeft"/>
              <w:rPr>
                <w:rFonts w:cs="Arial"/>
                <w:sz w:val="14"/>
              </w:rPr>
            </w:pPr>
            <w:r w:rsidRPr="00107EF1">
              <w:rPr>
                <w:rFonts w:cs="Arial"/>
                <w:sz w:val="14"/>
              </w:rPr>
              <w:t>2.39</w:t>
            </w:r>
          </w:p>
        </w:tc>
      </w:tr>
      <w:tr w:rsidR="008A7F03" w:rsidRPr="0030233E" w14:paraId="718D5178" w14:textId="77777777" w:rsidTr="00107EF1">
        <w:tc>
          <w:tcPr>
            <w:tcW w:w="2778" w:type="dxa"/>
            <w:shd w:val="clear" w:color="auto" w:fill="FFFFFF" w:themeFill="background1"/>
            <w:noWrap/>
            <w:hideMark/>
          </w:tcPr>
          <w:p w14:paraId="664EEEA7" w14:textId="77777777" w:rsidR="00EC0A98" w:rsidRPr="00107EF1" w:rsidRDefault="00EC0A98" w:rsidP="00AC1E70">
            <w:pPr>
              <w:pStyle w:val="TableTextLeft"/>
              <w:rPr>
                <w:rFonts w:cs="Arial"/>
                <w:sz w:val="14"/>
              </w:rPr>
            </w:pPr>
            <w:r w:rsidRPr="00107EF1">
              <w:rPr>
                <w:rFonts w:cs="Arial"/>
                <w:sz w:val="14"/>
              </w:rPr>
              <w:t>AC &amp; biological mesh</w:t>
            </w:r>
          </w:p>
        </w:tc>
        <w:tc>
          <w:tcPr>
            <w:tcW w:w="3544" w:type="dxa"/>
            <w:shd w:val="clear" w:color="auto" w:fill="FFFFFF" w:themeFill="background1"/>
            <w:noWrap/>
            <w:hideMark/>
          </w:tcPr>
          <w:p w14:paraId="7D266B7C" w14:textId="77777777" w:rsidR="00EC0A98" w:rsidRPr="00107EF1" w:rsidRDefault="00EC0A98" w:rsidP="00AC1E70">
            <w:pPr>
              <w:pStyle w:val="TableTextLeft"/>
              <w:rPr>
                <w:rFonts w:cs="Arial"/>
                <w:sz w:val="14"/>
              </w:rPr>
            </w:pPr>
            <w:r w:rsidRPr="00107EF1">
              <w:rPr>
                <w:rFonts w:cs="Arial"/>
                <w:sz w:val="14"/>
              </w:rPr>
              <w:t>AC &amp; synthetic partially absorbable mesh</w:t>
            </w:r>
          </w:p>
        </w:tc>
        <w:tc>
          <w:tcPr>
            <w:tcW w:w="1134" w:type="dxa"/>
            <w:shd w:val="clear" w:color="auto" w:fill="FFFFFF" w:themeFill="background1"/>
            <w:noWrap/>
            <w:hideMark/>
          </w:tcPr>
          <w:p w14:paraId="45F666B0"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18CE447B"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3C25F4A8"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17279FEF" w14:textId="77777777" w:rsidR="00EC0A98" w:rsidRPr="00107EF1" w:rsidRDefault="00EC0A98" w:rsidP="00AC1E70">
            <w:pPr>
              <w:pStyle w:val="TableTextLeft"/>
              <w:rPr>
                <w:rFonts w:cs="Arial"/>
                <w:sz w:val="14"/>
              </w:rPr>
            </w:pPr>
            <w:r w:rsidRPr="00107EF1">
              <w:rPr>
                <w:rFonts w:cs="Arial"/>
                <w:sz w:val="14"/>
              </w:rPr>
              <w:t>-0.49</w:t>
            </w:r>
          </w:p>
        </w:tc>
        <w:tc>
          <w:tcPr>
            <w:tcW w:w="709" w:type="dxa"/>
            <w:shd w:val="clear" w:color="auto" w:fill="FFFFFF" w:themeFill="background1"/>
            <w:noWrap/>
            <w:hideMark/>
          </w:tcPr>
          <w:p w14:paraId="662F5190" w14:textId="77777777" w:rsidR="00EC0A98" w:rsidRPr="00107EF1" w:rsidRDefault="00EC0A98" w:rsidP="00AC1E70">
            <w:pPr>
              <w:pStyle w:val="TableTextLeft"/>
              <w:rPr>
                <w:rFonts w:cs="Arial"/>
                <w:sz w:val="14"/>
              </w:rPr>
            </w:pPr>
            <w:r w:rsidRPr="00107EF1">
              <w:rPr>
                <w:rFonts w:cs="Arial"/>
                <w:sz w:val="14"/>
              </w:rPr>
              <w:t>-1.50</w:t>
            </w:r>
          </w:p>
        </w:tc>
        <w:tc>
          <w:tcPr>
            <w:tcW w:w="708" w:type="dxa"/>
            <w:shd w:val="clear" w:color="auto" w:fill="FFFFFF" w:themeFill="background1"/>
            <w:noWrap/>
            <w:hideMark/>
          </w:tcPr>
          <w:p w14:paraId="4058F4ED" w14:textId="77777777" w:rsidR="00EC0A98" w:rsidRPr="00107EF1" w:rsidRDefault="00EC0A98" w:rsidP="00AC1E70">
            <w:pPr>
              <w:pStyle w:val="TableTextLeft"/>
              <w:rPr>
                <w:rFonts w:cs="Arial"/>
                <w:sz w:val="14"/>
              </w:rPr>
            </w:pPr>
            <w:r w:rsidRPr="00107EF1">
              <w:rPr>
                <w:rFonts w:cs="Arial"/>
                <w:sz w:val="14"/>
              </w:rPr>
              <w:t>0.49</w:t>
            </w:r>
          </w:p>
        </w:tc>
        <w:tc>
          <w:tcPr>
            <w:tcW w:w="851" w:type="dxa"/>
            <w:shd w:val="clear" w:color="auto" w:fill="FFFFFF" w:themeFill="background1"/>
            <w:noWrap/>
            <w:hideMark/>
          </w:tcPr>
          <w:p w14:paraId="2FB90C5A" w14:textId="77777777" w:rsidR="00EC0A98" w:rsidRPr="00107EF1" w:rsidRDefault="00EC0A98" w:rsidP="00AC1E70">
            <w:pPr>
              <w:pStyle w:val="TableTextLeft"/>
              <w:rPr>
                <w:rFonts w:cs="Arial"/>
                <w:sz w:val="14"/>
              </w:rPr>
            </w:pPr>
            <w:r w:rsidRPr="00107EF1">
              <w:rPr>
                <w:rFonts w:cs="Arial"/>
                <w:sz w:val="14"/>
              </w:rPr>
              <w:t>-0.49</w:t>
            </w:r>
          </w:p>
        </w:tc>
        <w:tc>
          <w:tcPr>
            <w:tcW w:w="709" w:type="dxa"/>
            <w:shd w:val="clear" w:color="auto" w:fill="FFFFFF" w:themeFill="background1"/>
            <w:noWrap/>
            <w:hideMark/>
          </w:tcPr>
          <w:p w14:paraId="691BB3E2" w14:textId="77777777" w:rsidR="00EC0A98" w:rsidRPr="00107EF1" w:rsidRDefault="00EC0A98" w:rsidP="00AC1E70">
            <w:pPr>
              <w:pStyle w:val="TableTextLeft"/>
              <w:rPr>
                <w:rFonts w:cs="Arial"/>
                <w:sz w:val="14"/>
              </w:rPr>
            </w:pPr>
            <w:r w:rsidRPr="00107EF1">
              <w:rPr>
                <w:rFonts w:cs="Arial"/>
                <w:sz w:val="14"/>
              </w:rPr>
              <w:t>-1.50</w:t>
            </w:r>
          </w:p>
        </w:tc>
        <w:tc>
          <w:tcPr>
            <w:tcW w:w="850" w:type="dxa"/>
            <w:shd w:val="clear" w:color="auto" w:fill="FFFFFF" w:themeFill="background1"/>
            <w:noWrap/>
            <w:hideMark/>
          </w:tcPr>
          <w:p w14:paraId="66D0C11D" w14:textId="77777777" w:rsidR="00EC0A98" w:rsidRPr="00107EF1" w:rsidRDefault="00EC0A98" w:rsidP="00AC1E70">
            <w:pPr>
              <w:pStyle w:val="TableTextLeft"/>
              <w:rPr>
                <w:rFonts w:cs="Arial"/>
                <w:sz w:val="14"/>
              </w:rPr>
            </w:pPr>
            <w:r w:rsidRPr="00107EF1">
              <w:rPr>
                <w:rFonts w:cs="Arial"/>
                <w:sz w:val="14"/>
              </w:rPr>
              <w:t>0.49</w:t>
            </w:r>
          </w:p>
        </w:tc>
      </w:tr>
      <w:tr w:rsidR="008A7F03" w:rsidRPr="0030233E" w14:paraId="39D1A879" w14:textId="77777777" w:rsidTr="00107EF1">
        <w:tc>
          <w:tcPr>
            <w:tcW w:w="2778" w:type="dxa"/>
            <w:shd w:val="clear" w:color="auto" w:fill="FFFFFF" w:themeFill="background1"/>
            <w:noWrap/>
            <w:hideMark/>
          </w:tcPr>
          <w:p w14:paraId="557B63ED" w14:textId="77777777" w:rsidR="00EC0A98" w:rsidRPr="00107EF1" w:rsidRDefault="00EC0A98" w:rsidP="00AC1E70">
            <w:pPr>
              <w:pStyle w:val="TableTextLeft"/>
              <w:rPr>
                <w:rFonts w:cs="Arial"/>
                <w:sz w:val="14"/>
              </w:rPr>
            </w:pPr>
            <w:r w:rsidRPr="00107EF1">
              <w:rPr>
                <w:rFonts w:cs="Arial"/>
                <w:sz w:val="14"/>
              </w:rPr>
              <w:t>AC &amp; biological mesh</w:t>
            </w:r>
          </w:p>
        </w:tc>
        <w:tc>
          <w:tcPr>
            <w:tcW w:w="3544" w:type="dxa"/>
            <w:shd w:val="clear" w:color="auto" w:fill="FFFFFF" w:themeFill="background1"/>
            <w:noWrap/>
            <w:hideMark/>
          </w:tcPr>
          <w:p w14:paraId="79B55456" w14:textId="77777777" w:rsidR="00EC0A98" w:rsidRPr="00107EF1" w:rsidRDefault="00EC0A98" w:rsidP="00AC1E70">
            <w:pPr>
              <w:pStyle w:val="TableTextLeft"/>
              <w:rPr>
                <w:rFonts w:cs="Arial"/>
                <w:sz w:val="14"/>
              </w:rPr>
            </w:pPr>
            <w:r w:rsidRPr="00107EF1">
              <w:rPr>
                <w:rFonts w:cs="Arial"/>
                <w:sz w:val="14"/>
              </w:rPr>
              <w:t>AC &amp; synthetic absorbable mesh</w:t>
            </w:r>
          </w:p>
        </w:tc>
        <w:tc>
          <w:tcPr>
            <w:tcW w:w="1134" w:type="dxa"/>
            <w:shd w:val="clear" w:color="auto" w:fill="FFFFFF" w:themeFill="background1"/>
            <w:noWrap/>
            <w:hideMark/>
          </w:tcPr>
          <w:p w14:paraId="3C714DE5"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61C61E56"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0886A269"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30114F77" w14:textId="77777777" w:rsidR="00EC0A98" w:rsidRPr="00107EF1" w:rsidRDefault="00EC0A98" w:rsidP="00AC1E70">
            <w:pPr>
              <w:pStyle w:val="TableTextLeft"/>
              <w:rPr>
                <w:rFonts w:cs="Arial"/>
                <w:sz w:val="14"/>
              </w:rPr>
            </w:pPr>
            <w:r w:rsidRPr="00107EF1">
              <w:rPr>
                <w:rFonts w:cs="Arial"/>
                <w:sz w:val="14"/>
              </w:rPr>
              <w:t>0.71</w:t>
            </w:r>
          </w:p>
        </w:tc>
        <w:tc>
          <w:tcPr>
            <w:tcW w:w="709" w:type="dxa"/>
            <w:shd w:val="clear" w:color="auto" w:fill="FFFFFF" w:themeFill="background1"/>
            <w:noWrap/>
            <w:hideMark/>
          </w:tcPr>
          <w:p w14:paraId="23226059" w14:textId="77777777" w:rsidR="00EC0A98" w:rsidRPr="00107EF1" w:rsidRDefault="00EC0A98" w:rsidP="00AC1E70">
            <w:pPr>
              <w:pStyle w:val="TableTextLeft"/>
              <w:rPr>
                <w:rFonts w:cs="Arial"/>
                <w:sz w:val="14"/>
              </w:rPr>
            </w:pPr>
            <w:r w:rsidRPr="00107EF1">
              <w:rPr>
                <w:rFonts w:cs="Arial"/>
                <w:sz w:val="14"/>
              </w:rPr>
              <w:t>-0.78</w:t>
            </w:r>
          </w:p>
        </w:tc>
        <w:tc>
          <w:tcPr>
            <w:tcW w:w="708" w:type="dxa"/>
            <w:shd w:val="clear" w:color="auto" w:fill="FFFFFF" w:themeFill="background1"/>
            <w:noWrap/>
            <w:hideMark/>
          </w:tcPr>
          <w:p w14:paraId="78D7012F" w14:textId="77777777" w:rsidR="00EC0A98" w:rsidRPr="00107EF1" w:rsidRDefault="00EC0A98" w:rsidP="00AC1E70">
            <w:pPr>
              <w:pStyle w:val="TableTextLeft"/>
              <w:rPr>
                <w:rFonts w:cs="Arial"/>
                <w:sz w:val="14"/>
              </w:rPr>
            </w:pPr>
            <w:r w:rsidRPr="00107EF1">
              <w:rPr>
                <w:rFonts w:cs="Arial"/>
                <w:sz w:val="14"/>
              </w:rPr>
              <w:t>2.21</w:t>
            </w:r>
          </w:p>
        </w:tc>
        <w:tc>
          <w:tcPr>
            <w:tcW w:w="851" w:type="dxa"/>
            <w:shd w:val="clear" w:color="auto" w:fill="FFFFFF" w:themeFill="background1"/>
            <w:noWrap/>
            <w:hideMark/>
          </w:tcPr>
          <w:p w14:paraId="6B555385" w14:textId="77777777" w:rsidR="00EC0A98" w:rsidRPr="00107EF1" w:rsidRDefault="00EC0A98" w:rsidP="00AC1E70">
            <w:pPr>
              <w:pStyle w:val="TableTextLeft"/>
              <w:rPr>
                <w:rFonts w:cs="Arial"/>
                <w:sz w:val="14"/>
              </w:rPr>
            </w:pPr>
            <w:r w:rsidRPr="00107EF1">
              <w:rPr>
                <w:rFonts w:cs="Arial"/>
                <w:sz w:val="14"/>
              </w:rPr>
              <w:t>0.71</w:t>
            </w:r>
          </w:p>
        </w:tc>
        <w:tc>
          <w:tcPr>
            <w:tcW w:w="709" w:type="dxa"/>
            <w:shd w:val="clear" w:color="auto" w:fill="FFFFFF" w:themeFill="background1"/>
            <w:noWrap/>
            <w:hideMark/>
          </w:tcPr>
          <w:p w14:paraId="43720170" w14:textId="77777777" w:rsidR="00EC0A98" w:rsidRPr="00107EF1" w:rsidRDefault="00EC0A98" w:rsidP="00AC1E70">
            <w:pPr>
              <w:pStyle w:val="TableTextLeft"/>
              <w:rPr>
                <w:rFonts w:cs="Arial"/>
                <w:sz w:val="14"/>
              </w:rPr>
            </w:pPr>
            <w:r w:rsidRPr="00107EF1">
              <w:rPr>
                <w:rFonts w:cs="Arial"/>
                <w:sz w:val="14"/>
              </w:rPr>
              <w:t>-0.78</w:t>
            </w:r>
          </w:p>
        </w:tc>
        <w:tc>
          <w:tcPr>
            <w:tcW w:w="850" w:type="dxa"/>
            <w:shd w:val="clear" w:color="auto" w:fill="FFFFFF" w:themeFill="background1"/>
            <w:noWrap/>
            <w:hideMark/>
          </w:tcPr>
          <w:p w14:paraId="07AE03BA" w14:textId="77777777" w:rsidR="00EC0A98" w:rsidRPr="00107EF1" w:rsidRDefault="00EC0A98" w:rsidP="00AC1E70">
            <w:pPr>
              <w:pStyle w:val="TableTextLeft"/>
              <w:rPr>
                <w:rFonts w:cs="Arial"/>
                <w:sz w:val="14"/>
              </w:rPr>
            </w:pPr>
            <w:r w:rsidRPr="00107EF1">
              <w:rPr>
                <w:rFonts w:cs="Arial"/>
                <w:sz w:val="14"/>
              </w:rPr>
              <w:t>2.21</w:t>
            </w:r>
          </w:p>
        </w:tc>
      </w:tr>
      <w:tr w:rsidR="008A7F03" w:rsidRPr="0030233E" w14:paraId="182188A3" w14:textId="77777777" w:rsidTr="00107EF1">
        <w:tc>
          <w:tcPr>
            <w:tcW w:w="2778" w:type="dxa"/>
            <w:shd w:val="clear" w:color="auto" w:fill="FFFFFF" w:themeFill="background1"/>
            <w:noWrap/>
            <w:hideMark/>
          </w:tcPr>
          <w:p w14:paraId="3B3902BF" w14:textId="77777777" w:rsidR="00EC0A98" w:rsidRPr="00107EF1" w:rsidRDefault="00EC0A98" w:rsidP="00AC1E70">
            <w:pPr>
              <w:pStyle w:val="TableTextLeft"/>
              <w:rPr>
                <w:rFonts w:cs="Arial"/>
                <w:sz w:val="14"/>
              </w:rPr>
            </w:pPr>
            <w:r w:rsidRPr="00107EF1">
              <w:rPr>
                <w:rFonts w:cs="Arial"/>
                <w:sz w:val="14"/>
              </w:rPr>
              <w:t>AC &amp; biological mesh</w:t>
            </w:r>
          </w:p>
        </w:tc>
        <w:tc>
          <w:tcPr>
            <w:tcW w:w="3544" w:type="dxa"/>
            <w:shd w:val="clear" w:color="auto" w:fill="FFFFFF" w:themeFill="background1"/>
            <w:noWrap/>
            <w:hideMark/>
          </w:tcPr>
          <w:p w14:paraId="152B3C98" w14:textId="77777777" w:rsidR="00EC0A98" w:rsidRPr="00107EF1" w:rsidRDefault="00EC0A98" w:rsidP="00AC1E70">
            <w:pPr>
              <w:pStyle w:val="TableTextLeft"/>
              <w:rPr>
                <w:rFonts w:cs="Arial"/>
                <w:sz w:val="14"/>
              </w:rPr>
            </w:pPr>
            <w:r w:rsidRPr="00107EF1">
              <w:rPr>
                <w:rFonts w:cs="Arial"/>
                <w:sz w:val="14"/>
              </w:rPr>
              <w:t>Paravaginal repair &amp; synthetic non-absorbable mesh</w:t>
            </w:r>
          </w:p>
        </w:tc>
        <w:tc>
          <w:tcPr>
            <w:tcW w:w="1134" w:type="dxa"/>
            <w:shd w:val="clear" w:color="auto" w:fill="FFFFFF" w:themeFill="background1"/>
            <w:noWrap/>
            <w:hideMark/>
          </w:tcPr>
          <w:p w14:paraId="36C05994"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0C394BC0"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0D1BB515"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7AFEA02C" w14:textId="77777777" w:rsidR="00EC0A98" w:rsidRPr="00107EF1" w:rsidRDefault="00EC0A98" w:rsidP="00AC1E70">
            <w:pPr>
              <w:pStyle w:val="TableTextLeft"/>
              <w:rPr>
                <w:rFonts w:cs="Arial"/>
                <w:sz w:val="14"/>
              </w:rPr>
            </w:pPr>
            <w:r w:rsidRPr="00107EF1">
              <w:rPr>
                <w:rFonts w:cs="Arial"/>
                <w:sz w:val="14"/>
              </w:rPr>
              <w:t>-0.57</w:t>
            </w:r>
          </w:p>
        </w:tc>
        <w:tc>
          <w:tcPr>
            <w:tcW w:w="709" w:type="dxa"/>
            <w:shd w:val="clear" w:color="auto" w:fill="FFFFFF" w:themeFill="background1"/>
            <w:noWrap/>
            <w:hideMark/>
          </w:tcPr>
          <w:p w14:paraId="1553A502" w14:textId="77777777" w:rsidR="00EC0A98" w:rsidRPr="00107EF1" w:rsidRDefault="00EC0A98" w:rsidP="00AC1E70">
            <w:pPr>
              <w:pStyle w:val="TableTextLeft"/>
              <w:rPr>
                <w:rFonts w:cs="Arial"/>
                <w:sz w:val="14"/>
              </w:rPr>
            </w:pPr>
            <w:r w:rsidRPr="00107EF1">
              <w:rPr>
                <w:rFonts w:cs="Arial"/>
                <w:sz w:val="14"/>
              </w:rPr>
              <w:t>-2.36</w:t>
            </w:r>
          </w:p>
        </w:tc>
        <w:tc>
          <w:tcPr>
            <w:tcW w:w="708" w:type="dxa"/>
            <w:shd w:val="clear" w:color="auto" w:fill="FFFFFF" w:themeFill="background1"/>
            <w:noWrap/>
            <w:hideMark/>
          </w:tcPr>
          <w:p w14:paraId="44EDFC4B" w14:textId="77777777" w:rsidR="00EC0A98" w:rsidRPr="00107EF1" w:rsidRDefault="00EC0A98" w:rsidP="00AC1E70">
            <w:pPr>
              <w:pStyle w:val="TableTextLeft"/>
              <w:rPr>
                <w:rFonts w:cs="Arial"/>
                <w:sz w:val="14"/>
              </w:rPr>
            </w:pPr>
            <w:r w:rsidRPr="00107EF1">
              <w:rPr>
                <w:rFonts w:cs="Arial"/>
                <w:sz w:val="14"/>
              </w:rPr>
              <w:t>1.14</w:t>
            </w:r>
          </w:p>
        </w:tc>
        <w:tc>
          <w:tcPr>
            <w:tcW w:w="851" w:type="dxa"/>
            <w:shd w:val="clear" w:color="auto" w:fill="FFFFFF" w:themeFill="background1"/>
            <w:noWrap/>
            <w:hideMark/>
          </w:tcPr>
          <w:p w14:paraId="78F4966B" w14:textId="77777777" w:rsidR="00EC0A98" w:rsidRPr="00107EF1" w:rsidRDefault="00EC0A98" w:rsidP="00AC1E70">
            <w:pPr>
              <w:pStyle w:val="TableTextLeft"/>
              <w:rPr>
                <w:rFonts w:cs="Arial"/>
                <w:sz w:val="14"/>
              </w:rPr>
            </w:pPr>
            <w:r w:rsidRPr="00107EF1">
              <w:rPr>
                <w:rFonts w:cs="Arial"/>
                <w:sz w:val="14"/>
              </w:rPr>
              <w:t>-0.57</w:t>
            </w:r>
          </w:p>
        </w:tc>
        <w:tc>
          <w:tcPr>
            <w:tcW w:w="709" w:type="dxa"/>
            <w:shd w:val="clear" w:color="auto" w:fill="FFFFFF" w:themeFill="background1"/>
            <w:noWrap/>
            <w:hideMark/>
          </w:tcPr>
          <w:p w14:paraId="5A3B8A85" w14:textId="77777777" w:rsidR="00EC0A98" w:rsidRPr="00107EF1" w:rsidRDefault="00EC0A98" w:rsidP="00AC1E70">
            <w:pPr>
              <w:pStyle w:val="TableTextLeft"/>
              <w:rPr>
                <w:rFonts w:cs="Arial"/>
                <w:sz w:val="14"/>
              </w:rPr>
            </w:pPr>
            <w:r w:rsidRPr="00107EF1">
              <w:rPr>
                <w:rFonts w:cs="Arial"/>
                <w:sz w:val="14"/>
              </w:rPr>
              <w:t>-2.36</w:t>
            </w:r>
          </w:p>
        </w:tc>
        <w:tc>
          <w:tcPr>
            <w:tcW w:w="850" w:type="dxa"/>
            <w:shd w:val="clear" w:color="auto" w:fill="FFFFFF" w:themeFill="background1"/>
            <w:noWrap/>
            <w:hideMark/>
          </w:tcPr>
          <w:p w14:paraId="393DEFB3" w14:textId="77777777" w:rsidR="00EC0A98" w:rsidRPr="00107EF1" w:rsidRDefault="00EC0A98" w:rsidP="00AC1E70">
            <w:pPr>
              <w:pStyle w:val="TableTextLeft"/>
              <w:rPr>
                <w:rFonts w:cs="Arial"/>
                <w:sz w:val="14"/>
              </w:rPr>
            </w:pPr>
            <w:r w:rsidRPr="00107EF1">
              <w:rPr>
                <w:rFonts w:cs="Arial"/>
                <w:sz w:val="14"/>
              </w:rPr>
              <w:t>1.14</w:t>
            </w:r>
          </w:p>
        </w:tc>
      </w:tr>
      <w:tr w:rsidR="008A7F03" w:rsidRPr="0030233E" w14:paraId="4C790247" w14:textId="77777777" w:rsidTr="00107EF1">
        <w:tc>
          <w:tcPr>
            <w:tcW w:w="2778" w:type="dxa"/>
            <w:shd w:val="clear" w:color="auto" w:fill="FFFFFF" w:themeFill="background1"/>
            <w:noWrap/>
            <w:hideMark/>
          </w:tcPr>
          <w:p w14:paraId="59838A30" w14:textId="77777777" w:rsidR="00EC0A98" w:rsidRPr="00107EF1" w:rsidRDefault="00EC0A98" w:rsidP="00AC1E70">
            <w:pPr>
              <w:pStyle w:val="TableTextLeft"/>
              <w:rPr>
                <w:rFonts w:cs="Arial"/>
                <w:sz w:val="14"/>
              </w:rPr>
            </w:pPr>
            <w:r w:rsidRPr="00107EF1">
              <w:rPr>
                <w:rFonts w:cs="Arial"/>
                <w:sz w:val="14"/>
              </w:rPr>
              <w:t>AC &amp; biological mesh</w:t>
            </w:r>
          </w:p>
        </w:tc>
        <w:tc>
          <w:tcPr>
            <w:tcW w:w="3544" w:type="dxa"/>
            <w:shd w:val="clear" w:color="auto" w:fill="FFFFFF" w:themeFill="background1"/>
            <w:noWrap/>
            <w:hideMark/>
          </w:tcPr>
          <w:p w14:paraId="26593D63" w14:textId="77777777" w:rsidR="00EC0A98" w:rsidRPr="00107EF1" w:rsidRDefault="00EC0A98" w:rsidP="00AC1E70">
            <w:pPr>
              <w:pStyle w:val="TableTextLeft"/>
              <w:rPr>
                <w:rFonts w:cs="Arial"/>
                <w:sz w:val="14"/>
              </w:rPr>
            </w:pPr>
            <w:r w:rsidRPr="00107EF1">
              <w:rPr>
                <w:rFonts w:cs="Arial"/>
                <w:sz w:val="14"/>
              </w:rPr>
              <w:t>Paravaginal defect repair (abdominal)</w:t>
            </w:r>
          </w:p>
        </w:tc>
        <w:tc>
          <w:tcPr>
            <w:tcW w:w="1134" w:type="dxa"/>
            <w:shd w:val="clear" w:color="auto" w:fill="FFFFFF" w:themeFill="background1"/>
            <w:noWrap/>
            <w:hideMark/>
          </w:tcPr>
          <w:p w14:paraId="4894D2A9"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1062731E"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2BE6F195"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55CEB6FF" w14:textId="77777777" w:rsidR="00EC0A98" w:rsidRPr="00107EF1" w:rsidRDefault="00EC0A98" w:rsidP="00AC1E70">
            <w:pPr>
              <w:pStyle w:val="TableTextLeft"/>
              <w:rPr>
                <w:rFonts w:cs="Arial"/>
                <w:sz w:val="14"/>
              </w:rPr>
            </w:pPr>
            <w:r w:rsidRPr="00107EF1">
              <w:rPr>
                <w:rFonts w:cs="Arial"/>
                <w:sz w:val="14"/>
              </w:rPr>
              <w:t>0.98</w:t>
            </w:r>
          </w:p>
        </w:tc>
        <w:tc>
          <w:tcPr>
            <w:tcW w:w="709" w:type="dxa"/>
            <w:shd w:val="clear" w:color="auto" w:fill="FFFFFF" w:themeFill="background1"/>
            <w:noWrap/>
            <w:hideMark/>
          </w:tcPr>
          <w:p w14:paraId="764F349E" w14:textId="77777777" w:rsidR="00EC0A98" w:rsidRPr="00107EF1" w:rsidRDefault="00EC0A98" w:rsidP="00AC1E70">
            <w:pPr>
              <w:pStyle w:val="TableTextLeft"/>
              <w:rPr>
                <w:rFonts w:cs="Arial"/>
                <w:sz w:val="14"/>
              </w:rPr>
            </w:pPr>
            <w:r w:rsidRPr="00107EF1">
              <w:rPr>
                <w:rFonts w:cs="Arial"/>
                <w:sz w:val="14"/>
              </w:rPr>
              <w:t>-1.20</w:t>
            </w:r>
          </w:p>
        </w:tc>
        <w:tc>
          <w:tcPr>
            <w:tcW w:w="708" w:type="dxa"/>
            <w:shd w:val="clear" w:color="auto" w:fill="FFFFFF" w:themeFill="background1"/>
            <w:noWrap/>
            <w:hideMark/>
          </w:tcPr>
          <w:p w14:paraId="57A28563" w14:textId="77777777" w:rsidR="00EC0A98" w:rsidRPr="00107EF1" w:rsidRDefault="00EC0A98" w:rsidP="00AC1E70">
            <w:pPr>
              <w:pStyle w:val="TableTextLeft"/>
              <w:rPr>
                <w:rFonts w:cs="Arial"/>
                <w:sz w:val="14"/>
              </w:rPr>
            </w:pPr>
            <w:r w:rsidRPr="00107EF1">
              <w:rPr>
                <w:rFonts w:cs="Arial"/>
                <w:sz w:val="14"/>
              </w:rPr>
              <w:t>3.19</w:t>
            </w:r>
          </w:p>
        </w:tc>
        <w:tc>
          <w:tcPr>
            <w:tcW w:w="851" w:type="dxa"/>
            <w:shd w:val="clear" w:color="auto" w:fill="FFFFFF" w:themeFill="background1"/>
            <w:noWrap/>
            <w:hideMark/>
          </w:tcPr>
          <w:p w14:paraId="10E407B3" w14:textId="77777777" w:rsidR="00EC0A98" w:rsidRPr="00107EF1" w:rsidRDefault="00EC0A98" w:rsidP="00AC1E70">
            <w:pPr>
              <w:pStyle w:val="TableTextLeft"/>
              <w:rPr>
                <w:rFonts w:cs="Arial"/>
                <w:sz w:val="14"/>
              </w:rPr>
            </w:pPr>
            <w:r w:rsidRPr="00107EF1">
              <w:rPr>
                <w:rFonts w:cs="Arial"/>
                <w:sz w:val="14"/>
              </w:rPr>
              <w:t>0.98</w:t>
            </w:r>
          </w:p>
        </w:tc>
        <w:tc>
          <w:tcPr>
            <w:tcW w:w="709" w:type="dxa"/>
            <w:shd w:val="clear" w:color="auto" w:fill="FFFFFF" w:themeFill="background1"/>
            <w:noWrap/>
            <w:hideMark/>
          </w:tcPr>
          <w:p w14:paraId="1708249D" w14:textId="77777777" w:rsidR="00EC0A98" w:rsidRPr="00107EF1" w:rsidRDefault="00EC0A98" w:rsidP="00AC1E70">
            <w:pPr>
              <w:pStyle w:val="TableTextLeft"/>
              <w:rPr>
                <w:rFonts w:cs="Arial"/>
                <w:sz w:val="14"/>
              </w:rPr>
            </w:pPr>
            <w:r w:rsidRPr="00107EF1">
              <w:rPr>
                <w:rFonts w:cs="Arial"/>
                <w:sz w:val="14"/>
              </w:rPr>
              <w:t>-1.20</w:t>
            </w:r>
          </w:p>
        </w:tc>
        <w:tc>
          <w:tcPr>
            <w:tcW w:w="850" w:type="dxa"/>
            <w:shd w:val="clear" w:color="auto" w:fill="FFFFFF" w:themeFill="background1"/>
            <w:noWrap/>
            <w:hideMark/>
          </w:tcPr>
          <w:p w14:paraId="2E71528F" w14:textId="77777777" w:rsidR="00EC0A98" w:rsidRPr="00107EF1" w:rsidRDefault="00EC0A98" w:rsidP="00AC1E70">
            <w:pPr>
              <w:pStyle w:val="TableTextLeft"/>
              <w:rPr>
                <w:rFonts w:cs="Arial"/>
                <w:sz w:val="14"/>
              </w:rPr>
            </w:pPr>
            <w:r w:rsidRPr="00107EF1">
              <w:rPr>
                <w:rFonts w:cs="Arial"/>
                <w:sz w:val="14"/>
              </w:rPr>
              <w:t>3.19</w:t>
            </w:r>
          </w:p>
        </w:tc>
      </w:tr>
      <w:tr w:rsidR="008A7F03" w:rsidRPr="0030233E" w14:paraId="7DD60DEA" w14:textId="77777777" w:rsidTr="00107EF1">
        <w:tc>
          <w:tcPr>
            <w:tcW w:w="2778" w:type="dxa"/>
            <w:shd w:val="clear" w:color="auto" w:fill="FFFFFF" w:themeFill="background1"/>
            <w:noWrap/>
            <w:hideMark/>
          </w:tcPr>
          <w:p w14:paraId="59593ED3" w14:textId="77777777" w:rsidR="00EC0A98" w:rsidRPr="00107EF1" w:rsidRDefault="00EC0A98" w:rsidP="00AC1E70">
            <w:pPr>
              <w:pStyle w:val="TableTextLeft"/>
              <w:rPr>
                <w:rFonts w:cs="Arial"/>
                <w:sz w:val="14"/>
              </w:rPr>
            </w:pPr>
            <w:r w:rsidRPr="00107EF1">
              <w:rPr>
                <w:rFonts w:cs="Arial"/>
                <w:sz w:val="14"/>
              </w:rPr>
              <w:t>AC &amp; biological mesh</w:t>
            </w:r>
          </w:p>
        </w:tc>
        <w:tc>
          <w:tcPr>
            <w:tcW w:w="3544" w:type="dxa"/>
            <w:shd w:val="clear" w:color="auto" w:fill="FFFFFF" w:themeFill="background1"/>
            <w:noWrap/>
            <w:hideMark/>
          </w:tcPr>
          <w:p w14:paraId="4FCC071C" w14:textId="77777777" w:rsidR="00EC0A98" w:rsidRPr="00107EF1" w:rsidRDefault="00EC0A98" w:rsidP="00AC1E70">
            <w:pPr>
              <w:pStyle w:val="TableTextLeft"/>
              <w:rPr>
                <w:rFonts w:cs="Arial"/>
                <w:sz w:val="14"/>
              </w:rPr>
            </w:pPr>
            <w:r w:rsidRPr="00107EF1">
              <w:rPr>
                <w:rFonts w:cs="Arial"/>
                <w:sz w:val="14"/>
              </w:rPr>
              <w:t>Paravaginal repair &amp; biological mesh</w:t>
            </w:r>
          </w:p>
        </w:tc>
        <w:tc>
          <w:tcPr>
            <w:tcW w:w="1134" w:type="dxa"/>
            <w:shd w:val="clear" w:color="auto" w:fill="FFFFFF" w:themeFill="background1"/>
            <w:noWrap/>
            <w:hideMark/>
          </w:tcPr>
          <w:p w14:paraId="61398A92"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7785F53A"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691DAB61"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32448513" w14:textId="77777777" w:rsidR="00EC0A98" w:rsidRPr="00107EF1" w:rsidRDefault="00EC0A98" w:rsidP="00AC1E70">
            <w:pPr>
              <w:pStyle w:val="TableTextLeft"/>
              <w:rPr>
                <w:rFonts w:cs="Arial"/>
                <w:sz w:val="14"/>
              </w:rPr>
            </w:pPr>
            <w:r w:rsidRPr="00107EF1">
              <w:rPr>
                <w:rFonts w:cs="Arial"/>
                <w:sz w:val="14"/>
              </w:rPr>
              <w:t>0.66</w:t>
            </w:r>
          </w:p>
        </w:tc>
        <w:tc>
          <w:tcPr>
            <w:tcW w:w="709" w:type="dxa"/>
            <w:shd w:val="clear" w:color="auto" w:fill="FFFFFF" w:themeFill="background1"/>
            <w:noWrap/>
            <w:hideMark/>
          </w:tcPr>
          <w:p w14:paraId="09B205C5" w14:textId="77777777" w:rsidR="00EC0A98" w:rsidRPr="00107EF1" w:rsidRDefault="00EC0A98" w:rsidP="00AC1E70">
            <w:pPr>
              <w:pStyle w:val="TableTextLeft"/>
              <w:rPr>
                <w:rFonts w:cs="Arial"/>
                <w:sz w:val="14"/>
              </w:rPr>
            </w:pPr>
            <w:r w:rsidRPr="00107EF1">
              <w:rPr>
                <w:rFonts w:cs="Arial"/>
                <w:sz w:val="14"/>
              </w:rPr>
              <w:t>-0.94</w:t>
            </w:r>
          </w:p>
        </w:tc>
        <w:tc>
          <w:tcPr>
            <w:tcW w:w="708" w:type="dxa"/>
            <w:shd w:val="clear" w:color="auto" w:fill="FFFFFF" w:themeFill="background1"/>
            <w:noWrap/>
            <w:hideMark/>
          </w:tcPr>
          <w:p w14:paraId="0D93FE35" w14:textId="77777777" w:rsidR="00EC0A98" w:rsidRPr="00107EF1" w:rsidRDefault="00EC0A98" w:rsidP="00AC1E70">
            <w:pPr>
              <w:pStyle w:val="TableTextLeft"/>
              <w:rPr>
                <w:rFonts w:cs="Arial"/>
                <w:sz w:val="14"/>
              </w:rPr>
            </w:pPr>
            <w:r w:rsidRPr="00107EF1">
              <w:rPr>
                <w:rFonts w:cs="Arial"/>
                <w:sz w:val="14"/>
              </w:rPr>
              <w:t>2.26</w:t>
            </w:r>
          </w:p>
        </w:tc>
        <w:tc>
          <w:tcPr>
            <w:tcW w:w="851" w:type="dxa"/>
            <w:shd w:val="clear" w:color="auto" w:fill="FFFFFF" w:themeFill="background1"/>
            <w:noWrap/>
            <w:hideMark/>
          </w:tcPr>
          <w:p w14:paraId="018BEE1B" w14:textId="77777777" w:rsidR="00EC0A98" w:rsidRPr="00107EF1" w:rsidRDefault="00EC0A98" w:rsidP="00AC1E70">
            <w:pPr>
              <w:pStyle w:val="TableTextLeft"/>
              <w:rPr>
                <w:rFonts w:cs="Arial"/>
                <w:sz w:val="14"/>
              </w:rPr>
            </w:pPr>
            <w:r w:rsidRPr="00107EF1">
              <w:rPr>
                <w:rFonts w:cs="Arial"/>
                <w:sz w:val="14"/>
              </w:rPr>
              <w:t>0.66</w:t>
            </w:r>
          </w:p>
        </w:tc>
        <w:tc>
          <w:tcPr>
            <w:tcW w:w="709" w:type="dxa"/>
            <w:shd w:val="clear" w:color="auto" w:fill="FFFFFF" w:themeFill="background1"/>
            <w:noWrap/>
            <w:hideMark/>
          </w:tcPr>
          <w:p w14:paraId="703A33C8" w14:textId="77777777" w:rsidR="00EC0A98" w:rsidRPr="00107EF1" w:rsidRDefault="00EC0A98" w:rsidP="00AC1E70">
            <w:pPr>
              <w:pStyle w:val="TableTextLeft"/>
              <w:rPr>
                <w:rFonts w:cs="Arial"/>
                <w:sz w:val="14"/>
              </w:rPr>
            </w:pPr>
            <w:r w:rsidRPr="00107EF1">
              <w:rPr>
                <w:rFonts w:cs="Arial"/>
                <w:sz w:val="14"/>
              </w:rPr>
              <w:t>-0.94</w:t>
            </w:r>
          </w:p>
        </w:tc>
        <w:tc>
          <w:tcPr>
            <w:tcW w:w="850" w:type="dxa"/>
            <w:shd w:val="clear" w:color="auto" w:fill="FFFFFF" w:themeFill="background1"/>
            <w:noWrap/>
            <w:hideMark/>
          </w:tcPr>
          <w:p w14:paraId="03E185C8" w14:textId="77777777" w:rsidR="00EC0A98" w:rsidRPr="00107EF1" w:rsidRDefault="00EC0A98" w:rsidP="00AC1E70">
            <w:pPr>
              <w:pStyle w:val="TableTextLeft"/>
              <w:rPr>
                <w:rFonts w:cs="Arial"/>
                <w:sz w:val="14"/>
              </w:rPr>
            </w:pPr>
            <w:r w:rsidRPr="00107EF1">
              <w:rPr>
                <w:rFonts w:cs="Arial"/>
                <w:sz w:val="14"/>
              </w:rPr>
              <w:t>2.26</w:t>
            </w:r>
          </w:p>
        </w:tc>
      </w:tr>
      <w:tr w:rsidR="008A7F03" w:rsidRPr="0030233E" w14:paraId="6FC3FF06" w14:textId="77777777" w:rsidTr="00107EF1">
        <w:tc>
          <w:tcPr>
            <w:tcW w:w="2778" w:type="dxa"/>
            <w:shd w:val="clear" w:color="auto" w:fill="FFFFFF" w:themeFill="background1"/>
            <w:noWrap/>
            <w:hideMark/>
          </w:tcPr>
          <w:p w14:paraId="17E0B60F" w14:textId="77777777" w:rsidR="00EC0A98" w:rsidRPr="00107EF1" w:rsidRDefault="00EC0A98" w:rsidP="00AC1E70">
            <w:pPr>
              <w:pStyle w:val="TableTextLeft"/>
              <w:rPr>
                <w:rFonts w:cs="Arial"/>
                <w:sz w:val="14"/>
              </w:rPr>
            </w:pPr>
            <w:r w:rsidRPr="00107EF1">
              <w:rPr>
                <w:rFonts w:cs="Arial"/>
                <w:sz w:val="14"/>
              </w:rPr>
              <w:t>AC &amp; synthetic partially absorbable mesh</w:t>
            </w:r>
          </w:p>
        </w:tc>
        <w:tc>
          <w:tcPr>
            <w:tcW w:w="3544" w:type="dxa"/>
            <w:shd w:val="clear" w:color="auto" w:fill="FFFFFF" w:themeFill="background1"/>
            <w:noWrap/>
            <w:hideMark/>
          </w:tcPr>
          <w:p w14:paraId="22B50E3B" w14:textId="77777777" w:rsidR="00EC0A98" w:rsidRPr="00107EF1" w:rsidRDefault="00EC0A98" w:rsidP="00AC1E70">
            <w:pPr>
              <w:pStyle w:val="TableTextLeft"/>
              <w:rPr>
                <w:rFonts w:cs="Arial"/>
                <w:sz w:val="14"/>
              </w:rPr>
            </w:pPr>
            <w:r w:rsidRPr="00107EF1">
              <w:rPr>
                <w:rFonts w:cs="Arial"/>
                <w:sz w:val="14"/>
              </w:rPr>
              <w:t>AC &amp; synthetic absorbable mesh</w:t>
            </w:r>
          </w:p>
        </w:tc>
        <w:tc>
          <w:tcPr>
            <w:tcW w:w="1134" w:type="dxa"/>
            <w:shd w:val="clear" w:color="auto" w:fill="FFFFFF" w:themeFill="background1"/>
            <w:noWrap/>
            <w:hideMark/>
          </w:tcPr>
          <w:p w14:paraId="16EFAA6E"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0369EBE5"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118B70EF"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2D7831E7" w14:textId="77777777" w:rsidR="00EC0A98" w:rsidRPr="00107EF1" w:rsidRDefault="00EC0A98" w:rsidP="00AC1E70">
            <w:pPr>
              <w:pStyle w:val="TableTextLeft"/>
              <w:rPr>
                <w:rFonts w:cs="Arial"/>
                <w:sz w:val="14"/>
              </w:rPr>
            </w:pPr>
            <w:r w:rsidRPr="00107EF1">
              <w:rPr>
                <w:rFonts w:cs="Arial"/>
                <w:sz w:val="14"/>
              </w:rPr>
              <w:t>1.20</w:t>
            </w:r>
          </w:p>
        </w:tc>
        <w:tc>
          <w:tcPr>
            <w:tcW w:w="709" w:type="dxa"/>
            <w:shd w:val="clear" w:color="auto" w:fill="FFFFFF" w:themeFill="background1"/>
            <w:noWrap/>
            <w:hideMark/>
          </w:tcPr>
          <w:p w14:paraId="771F43C8" w14:textId="77777777" w:rsidR="00EC0A98" w:rsidRPr="00107EF1" w:rsidRDefault="00EC0A98" w:rsidP="00AC1E70">
            <w:pPr>
              <w:pStyle w:val="TableTextLeft"/>
              <w:rPr>
                <w:rFonts w:cs="Arial"/>
                <w:sz w:val="14"/>
              </w:rPr>
            </w:pPr>
            <w:r w:rsidRPr="00107EF1">
              <w:rPr>
                <w:rFonts w:cs="Arial"/>
                <w:sz w:val="14"/>
              </w:rPr>
              <w:t>-0.42</w:t>
            </w:r>
          </w:p>
        </w:tc>
        <w:tc>
          <w:tcPr>
            <w:tcW w:w="708" w:type="dxa"/>
            <w:shd w:val="clear" w:color="auto" w:fill="FFFFFF" w:themeFill="background1"/>
            <w:noWrap/>
            <w:hideMark/>
          </w:tcPr>
          <w:p w14:paraId="057839D5" w14:textId="77777777" w:rsidR="00EC0A98" w:rsidRPr="00107EF1" w:rsidRDefault="00EC0A98" w:rsidP="00AC1E70">
            <w:pPr>
              <w:pStyle w:val="TableTextLeft"/>
              <w:rPr>
                <w:rFonts w:cs="Arial"/>
                <w:sz w:val="14"/>
              </w:rPr>
            </w:pPr>
            <w:r w:rsidRPr="00107EF1">
              <w:rPr>
                <w:rFonts w:cs="Arial"/>
                <w:sz w:val="14"/>
              </w:rPr>
              <w:t>2.86</w:t>
            </w:r>
          </w:p>
        </w:tc>
        <w:tc>
          <w:tcPr>
            <w:tcW w:w="851" w:type="dxa"/>
            <w:shd w:val="clear" w:color="auto" w:fill="FFFFFF" w:themeFill="background1"/>
            <w:noWrap/>
            <w:hideMark/>
          </w:tcPr>
          <w:p w14:paraId="704F62B0" w14:textId="77777777" w:rsidR="00EC0A98" w:rsidRPr="00107EF1" w:rsidRDefault="00EC0A98" w:rsidP="00AC1E70">
            <w:pPr>
              <w:pStyle w:val="TableTextLeft"/>
              <w:rPr>
                <w:rFonts w:cs="Arial"/>
                <w:sz w:val="14"/>
              </w:rPr>
            </w:pPr>
            <w:r w:rsidRPr="00107EF1">
              <w:rPr>
                <w:rFonts w:cs="Arial"/>
                <w:sz w:val="14"/>
              </w:rPr>
              <w:t>1.20</w:t>
            </w:r>
          </w:p>
        </w:tc>
        <w:tc>
          <w:tcPr>
            <w:tcW w:w="709" w:type="dxa"/>
            <w:shd w:val="clear" w:color="auto" w:fill="FFFFFF" w:themeFill="background1"/>
            <w:noWrap/>
            <w:hideMark/>
          </w:tcPr>
          <w:p w14:paraId="3089F0A0" w14:textId="77777777" w:rsidR="00EC0A98" w:rsidRPr="00107EF1" w:rsidRDefault="00EC0A98" w:rsidP="00AC1E70">
            <w:pPr>
              <w:pStyle w:val="TableTextLeft"/>
              <w:rPr>
                <w:rFonts w:cs="Arial"/>
                <w:sz w:val="14"/>
              </w:rPr>
            </w:pPr>
            <w:r w:rsidRPr="00107EF1">
              <w:rPr>
                <w:rFonts w:cs="Arial"/>
                <w:sz w:val="14"/>
              </w:rPr>
              <w:t>-0.42</w:t>
            </w:r>
          </w:p>
        </w:tc>
        <w:tc>
          <w:tcPr>
            <w:tcW w:w="850" w:type="dxa"/>
            <w:shd w:val="clear" w:color="auto" w:fill="FFFFFF" w:themeFill="background1"/>
            <w:noWrap/>
            <w:hideMark/>
          </w:tcPr>
          <w:p w14:paraId="36E0F92D" w14:textId="77777777" w:rsidR="00EC0A98" w:rsidRPr="00107EF1" w:rsidRDefault="00EC0A98" w:rsidP="00AC1E70">
            <w:pPr>
              <w:pStyle w:val="TableTextLeft"/>
              <w:rPr>
                <w:rFonts w:cs="Arial"/>
                <w:sz w:val="14"/>
              </w:rPr>
            </w:pPr>
            <w:r w:rsidRPr="00107EF1">
              <w:rPr>
                <w:rFonts w:cs="Arial"/>
                <w:sz w:val="14"/>
              </w:rPr>
              <w:t>2.86</w:t>
            </w:r>
          </w:p>
        </w:tc>
      </w:tr>
      <w:tr w:rsidR="008A7F03" w:rsidRPr="0030233E" w14:paraId="57CD5F52" w14:textId="77777777" w:rsidTr="00107EF1">
        <w:tc>
          <w:tcPr>
            <w:tcW w:w="2778" w:type="dxa"/>
            <w:shd w:val="clear" w:color="auto" w:fill="FFFFFF" w:themeFill="background1"/>
            <w:noWrap/>
            <w:hideMark/>
          </w:tcPr>
          <w:p w14:paraId="4D1B748D" w14:textId="77777777" w:rsidR="00EC0A98" w:rsidRPr="00107EF1" w:rsidRDefault="00EC0A98" w:rsidP="00AC1E70">
            <w:pPr>
              <w:pStyle w:val="TableTextLeft"/>
              <w:rPr>
                <w:rFonts w:cs="Arial"/>
                <w:sz w:val="14"/>
              </w:rPr>
            </w:pPr>
            <w:r w:rsidRPr="00107EF1">
              <w:rPr>
                <w:rFonts w:cs="Arial"/>
                <w:sz w:val="14"/>
              </w:rPr>
              <w:t>AC &amp; synthetic partially absorbable mesh</w:t>
            </w:r>
          </w:p>
        </w:tc>
        <w:tc>
          <w:tcPr>
            <w:tcW w:w="3544" w:type="dxa"/>
            <w:shd w:val="clear" w:color="auto" w:fill="FFFFFF" w:themeFill="background1"/>
            <w:noWrap/>
            <w:hideMark/>
          </w:tcPr>
          <w:p w14:paraId="31532A4D" w14:textId="77777777" w:rsidR="00EC0A98" w:rsidRPr="00107EF1" w:rsidRDefault="00EC0A98" w:rsidP="00AC1E70">
            <w:pPr>
              <w:pStyle w:val="TableTextLeft"/>
              <w:rPr>
                <w:rFonts w:cs="Arial"/>
                <w:sz w:val="14"/>
              </w:rPr>
            </w:pPr>
            <w:r w:rsidRPr="00107EF1">
              <w:rPr>
                <w:rFonts w:cs="Arial"/>
                <w:sz w:val="14"/>
              </w:rPr>
              <w:t>Paravaginal repair &amp; synthetic non-absorbable mesh</w:t>
            </w:r>
          </w:p>
        </w:tc>
        <w:tc>
          <w:tcPr>
            <w:tcW w:w="1134" w:type="dxa"/>
            <w:shd w:val="clear" w:color="auto" w:fill="FFFFFF" w:themeFill="background1"/>
            <w:noWrap/>
            <w:hideMark/>
          </w:tcPr>
          <w:p w14:paraId="5E8AA715"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0838CC0A"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05F85555"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22EE4C1D" w14:textId="77777777" w:rsidR="00EC0A98" w:rsidRPr="00107EF1" w:rsidRDefault="00EC0A98" w:rsidP="00AC1E70">
            <w:pPr>
              <w:pStyle w:val="TableTextLeft"/>
              <w:rPr>
                <w:rFonts w:cs="Arial"/>
                <w:sz w:val="14"/>
              </w:rPr>
            </w:pPr>
            <w:r w:rsidRPr="00107EF1">
              <w:rPr>
                <w:rFonts w:cs="Arial"/>
                <w:sz w:val="14"/>
              </w:rPr>
              <w:t>-0.08</w:t>
            </w:r>
          </w:p>
        </w:tc>
        <w:tc>
          <w:tcPr>
            <w:tcW w:w="709" w:type="dxa"/>
            <w:shd w:val="clear" w:color="auto" w:fill="FFFFFF" w:themeFill="background1"/>
            <w:noWrap/>
            <w:hideMark/>
          </w:tcPr>
          <w:p w14:paraId="2AEAAAC9" w14:textId="77777777" w:rsidR="00EC0A98" w:rsidRPr="00107EF1" w:rsidRDefault="00EC0A98" w:rsidP="00AC1E70">
            <w:pPr>
              <w:pStyle w:val="TableTextLeft"/>
              <w:rPr>
                <w:rFonts w:cs="Arial"/>
                <w:sz w:val="14"/>
              </w:rPr>
            </w:pPr>
            <w:r w:rsidRPr="00107EF1">
              <w:rPr>
                <w:rFonts w:cs="Arial"/>
                <w:sz w:val="14"/>
              </w:rPr>
              <w:t>-1.98</w:t>
            </w:r>
          </w:p>
        </w:tc>
        <w:tc>
          <w:tcPr>
            <w:tcW w:w="708" w:type="dxa"/>
            <w:shd w:val="clear" w:color="auto" w:fill="FFFFFF" w:themeFill="background1"/>
            <w:noWrap/>
            <w:hideMark/>
          </w:tcPr>
          <w:p w14:paraId="07A6A7FB" w14:textId="77777777" w:rsidR="00EC0A98" w:rsidRPr="00107EF1" w:rsidRDefault="00EC0A98" w:rsidP="00AC1E70">
            <w:pPr>
              <w:pStyle w:val="TableTextLeft"/>
              <w:rPr>
                <w:rFonts w:cs="Arial"/>
                <w:sz w:val="14"/>
              </w:rPr>
            </w:pPr>
            <w:r w:rsidRPr="00107EF1">
              <w:rPr>
                <w:rFonts w:cs="Arial"/>
                <w:sz w:val="14"/>
              </w:rPr>
              <w:t>1.77</w:t>
            </w:r>
          </w:p>
        </w:tc>
        <w:tc>
          <w:tcPr>
            <w:tcW w:w="851" w:type="dxa"/>
            <w:shd w:val="clear" w:color="auto" w:fill="FFFFFF" w:themeFill="background1"/>
            <w:noWrap/>
            <w:hideMark/>
          </w:tcPr>
          <w:p w14:paraId="1F86FC30" w14:textId="77777777" w:rsidR="00EC0A98" w:rsidRPr="00107EF1" w:rsidRDefault="00EC0A98" w:rsidP="00AC1E70">
            <w:pPr>
              <w:pStyle w:val="TableTextLeft"/>
              <w:rPr>
                <w:rFonts w:cs="Arial"/>
                <w:sz w:val="14"/>
              </w:rPr>
            </w:pPr>
            <w:r w:rsidRPr="00107EF1">
              <w:rPr>
                <w:rFonts w:cs="Arial"/>
                <w:sz w:val="14"/>
              </w:rPr>
              <w:t>-0.08</w:t>
            </w:r>
          </w:p>
        </w:tc>
        <w:tc>
          <w:tcPr>
            <w:tcW w:w="709" w:type="dxa"/>
            <w:shd w:val="clear" w:color="auto" w:fill="FFFFFF" w:themeFill="background1"/>
            <w:noWrap/>
            <w:hideMark/>
          </w:tcPr>
          <w:p w14:paraId="1885732A" w14:textId="77777777" w:rsidR="00EC0A98" w:rsidRPr="00107EF1" w:rsidRDefault="00EC0A98" w:rsidP="00AC1E70">
            <w:pPr>
              <w:pStyle w:val="TableTextLeft"/>
              <w:rPr>
                <w:rFonts w:cs="Arial"/>
                <w:sz w:val="14"/>
              </w:rPr>
            </w:pPr>
            <w:r w:rsidRPr="00107EF1">
              <w:rPr>
                <w:rFonts w:cs="Arial"/>
                <w:sz w:val="14"/>
              </w:rPr>
              <w:t>-1.98</w:t>
            </w:r>
          </w:p>
        </w:tc>
        <w:tc>
          <w:tcPr>
            <w:tcW w:w="850" w:type="dxa"/>
            <w:shd w:val="clear" w:color="auto" w:fill="FFFFFF" w:themeFill="background1"/>
            <w:noWrap/>
            <w:hideMark/>
          </w:tcPr>
          <w:p w14:paraId="529FCECD" w14:textId="77777777" w:rsidR="00EC0A98" w:rsidRPr="00107EF1" w:rsidRDefault="00EC0A98" w:rsidP="00AC1E70">
            <w:pPr>
              <w:pStyle w:val="TableTextLeft"/>
              <w:rPr>
                <w:rFonts w:cs="Arial"/>
                <w:sz w:val="14"/>
              </w:rPr>
            </w:pPr>
            <w:r w:rsidRPr="00107EF1">
              <w:rPr>
                <w:rFonts w:cs="Arial"/>
                <w:sz w:val="14"/>
              </w:rPr>
              <w:t>1.77</w:t>
            </w:r>
          </w:p>
        </w:tc>
      </w:tr>
      <w:tr w:rsidR="008A7F03" w:rsidRPr="0030233E" w14:paraId="4AC6C182" w14:textId="77777777" w:rsidTr="00107EF1">
        <w:tc>
          <w:tcPr>
            <w:tcW w:w="2778" w:type="dxa"/>
            <w:shd w:val="clear" w:color="auto" w:fill="FFFFFF" w:themeFill="background1"/>
            <w:noWrap/>
            <w:hideMark/>
          </w:tcPr>
          <w:p w14:paraId="7CCEA640" w14:textId="77777777" w:rsidR="00EC0A98" w:rsidRPr="00107EF1" w:rsidRDefault="00EC0A98" w:rsidP="00AC1E70">
            <w:pPr>
              <w:pStyle w:val="TableTextLeft"/>
              <w:rPr>
                <w:rFonts w:cs="Arial"/>
                <w:sz w:val="14"/>
              </w:rPr>
            </w:pPr>
            <w:r w:rsidRPr="00107EF1">
              <w:rPr>
                <w:rFonts w:cs="Arial"/>
                <w:sz w:val="14"/>
              </w:rPr>
              <w:t>AC &amp; synthetic partially absorbable mesh</w:t>
            </w:r>
          </w:p>
        </w:tc>
        <w:tc>
          <w:tcPr>
            <w:tcW w:w="3544" w:type="dxa"/>
            <w:shd w:val="clear" w:color="auto" w:fill="FFFFFF" w:themeFill="background1"/>
            <w:noWrap/>
            <w:hideMark/>
          </w:tcPr>
          <w:p w14:paraId="1ECCE0CF" w14:textId="77777777" w:rsidR="00EC0A98" w:rsidRPr="00107EF1" w:rsidRDefault="00EC0A98" w:rsidP="00AC1E70">
            <w:pPr>
              <w:pStyle w:val="TableTextLeft"/>
              <w:rPr>
                <w:rFonts w:cs="Arial"/>
                <w:sz w:val="14"/>
              </w:rPr>
            </w:pPr>
            <w:r w:rsidRPr="00107EF1">
              <w:rPr>
                <w:rFonts w:cs="Arial"/>
                <w:sz w:val="14"/>
              </w:rPr>
              <w:t>Paravaginal defect repair (abdominal)</w:t>
            </w:r>
          </w:p>
        </w:tc>
        <w:tc>
          <w:tcPr>
            <w:tcW w:w="1134" w:type="dxa"/>
            <w:shd w:val="clear" w:color="auto" w:fill="FFFFFF" w:themeFill="background1"/>
            <w:noWrap/>
            <w:hideMark/>
          </w:tcPr>
          <w:p w14:paraId="34D92CE8"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0A9C939B"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33D75430"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66C575B9" w14:textId="77777777" w:rsidR="00EC0A98" w:rsidRPr="00107EF1" w:rsidRDefault="00EC0A98" w:rsidP="00AC1E70">
            <w:pPr>
              <w:pStyle w:val="TableTextLeft"/>
              <w:rPr>
                <w:rFonts w:cs="Arial"/>
                <w:sz w:val="14"/>
              </w:rPr>
            </w:pPr>
            <w:r w:rsidRPr="00107EF1">
              <w:rPr>
                <w:rFonts w:cs="Arial"/>
                <w:sz w:val="14"/>
              </w:rPr>
              <w:t>1.48</w:t>
            </w:r>
          </w:p>
        </w:tc>
        <w:tc>
          <w:tcPr>
            <w:tcW w:w="709" w:type="dxa"/>
            <w:shd w:val="clear" w:color="auto" w:fill="FFFFFF" w:themeFill="background1"/>
            <w:noWrap/>
            <w:hideMark/>
          </w:tcPr>
          <w:p w14:paraId="40423491" w14:textId="77777777" w:rsidR="00EC0A98" w:rsidRPr="00107EF1" w:rsidRDefault="00EC0A98" w:rsidP="00AC1E70">
            <w:pPr>
              <w:pStyle w:val="TableTextLeft"/>
              <w:rPr>
                <w:rFonts w:cs="Arial"/>
                <w:sz w:val="14"/>
              </w:rPr>
            </w:pPr>
            <w:r w:rsidRPr="00107EF1">
              <w:rPr>
                <w:rFonts w:cs="Arial"/>
                <w:sz w:val="14"/>
              </w:rPr>
              <w:t>-0.80</w:t>
            </w:r>
          </w:p>
        </w:tc>
        <w:tc>
          <w:tcPr>
            <w:tcW w:w="708" w:type="dxa"/>
            <w:shd w:val="clear" w:color="auto" w:fill="FFFFFF" w:themeFill="background1"/>
            <w:noWrap/>
            <w:hideMark/>
          </w:tcPr>
          <w:p w14:paraId="46E769E7" w14:textId="77777777" w:rsidR="00EC0A98" w:rsidRPr="00107EF1" w:rsidRDefault="00EC0A98" w:rsidP="00AC1E70">
            <w:pPr>
              <w:pStyle w:val="TableTextLeft"/>
              <w:rPr>
                <w:rFonts w:cs="Arial"/>
                <w:sz w:val="14"/>
              </w:rPr>
            </w:pPr>
            <w:r w:rsidRPr="00107EF1">
              <w:rPr>
                <w:rFonts w:cs="Arial"/>
                <w:sz w:val="14"/>
              </w:rPr>
              <w:t>3.79</w:t>
            </w:r>
          </w:p>
        </w:tc>
        <w:tc>
          <w:tcPr>
            <w:tcW w:w="851" w:type="dxa"/>
            <w:shd w:val="clear" w:color="auto" w:fill="FFFFFF" w:themeFill="background1"/>
            <w:noWrap/>
            <w:hideMark/>
          </w:tcPr>
          <w:p w14:paraId="36D6AAD8" w14:textId="77777777" w:rsidR="00EC0A98" w:rsidRPr="00107EF1" w:rsidRDefault="00EC0A98" w:rsidP="00AC1E70">
            <w:pPr>
              <w:pStyle w:val="TableTextLeft"/>
              <w:rPr>
                <w:rFonts w:cs="Arial"/>
                <w:sz w:val="14"/>
              </w:rPr>
            </w:pPr>
            <w:r w:rsidRPr="00107EF1">
              <w:rPr>
                <w:rFonts w:cs="Arial"/>
                <w:sz w:val="14"/>
              </w:rPr>
              <w:t>1.48</w:t>
            </w:r>
          </w:p>
        </w:tc>
        <w:tc>
          <w:tcPr>
            <w:tcW w:w="709" w:type="dxa"/>
            <w:shd w:val="clear" w:color="auto" w:fill="FFFFFF" w:themeFill="background1"/>
            <w:noWrap/>
            <w:hideMark/>
          </w:tcPr>
          <w:p w14:paraId="6464F7D5" w14:textId="77777777" w:rsidR="00EC0A98" w:rsidRPr="00107EF1" w:rsidRDefault="00EC0A98" w:rsidP="00AC1E70">
            <w:pPr>
              <w:pStyle w:val="TableTextLeft"/>
              <w:rPr>
                <w:rFonts w:cs="Arial"/>
                <w:sz w:val="14"/>
              </w:rPr>
            </w:pPr>
            <w:r w:rsidRPr="00107EF1">
              <w:rPr>
                <w:rFonts w:cs="Arial"/>
                <w:sz w:val="14"/>
              </w:rPr>
              <w:t>-0.80</w:t>
            </w:r>
          </w:p>
        </w:tc>
        <w:tc>
          <w:tcPr>
            <w:tcW w:w="850" w:type="dxa"/>
            <w:shd w:val="clear" w:color="auto" w:fill="FFFFFF" w:themeFill="background1"/>
            <w:noWrap/>
            <w:hideMark/>
          </w:tcPr>
          <w:p w14:paraId="10849EA4" w14:textId="77777777" w:rsidR="00EC0A98" w:rsidRPr="00107EF1" w:rsidRDefault="00EC0A98" w:rsidP="00AC1E70">
            <w:pPr>
              <w:pStyle w:val="TableTextLeft"/>
              <w:rPr>
                <w:rFonts w:cs="Arial"/>
                <w:sz w:val="14"/>
              </w:rPr>
            </w:pPr>
            <w:r w:rsidRPr="00107EF1">
              <w:rPr>
                <w:rFonts w:cs="Arial"/>
                <w:sz w:val="14"/>
              </w:rPr>
              <w:t>3.79</w:t>
            </w:r>
          </w:p>
        </w:tc>
      </w:tr>
      <w:tr w:rsidR="008A7F03" w:rsidRPr="0030233E" w14:paraId="3648E99D" w14:textId="77777777" w:rsidTr="00107EF1">
        <w:tc>
          <w:tcPr>
            <w:tcW w:w="2778" w:type="dxa"/>
            <w:shd w:val="clear" w:color="auto" w:fill="FFFFFF" w:themeFill="background1"/>
            <w:noWrap/>
            <w:hideMark/>
          </w:tcPr>
          <w:p w14:paraId="45FA8074" w14:textId="77777777" w:rsidR="00EC0A98" w:rsidRPr="00107EF1" w:rsidRDefault="00EC0A98" w:rsidP="00AC1E70">
            <w:pPr>
              <w:pStyle w:val="TableTextLeft"/>
              <w:rPr>
                <w:rFonts w:cs="Arial"/>
                <w:sz w:val="14"/>
              </w:rPr>
            </w:pPr>
            <w:r w:rsidRPr="00107EF1">
              <w:rPr>
                <w:rFonts w:cs="Arial"/>
                <w:sz w:val="14"/>
              </w:rPr>
              <w:t>AC &amp; synthetic partially absorbable mesh</w:t>
            </w:r>
          </w:p>
        </w:tc>
        <w:tc>
          <w:tcPr>
            <w:tcW w:w="3544" w:type="dxa"/>
            <w:shd w:val="clear" w:color="auto" w:fill="FFFFFF" w:themeFill="background1"/>
            <w:noWrap/>
            <w:hideMark/>
          </w:tcPr>
          <w:p w14:paraId="361EAF05" w14:textId="77777777" w:rsidR="00EC0A98" w:rsidRPr="00107EF1" w:rsidRDefault="00EC0A98" w:rsidP="00AC1E70">
            <w:pPr>
              <w:pStyle w:val="TableTextLeft"/>
              <w:rPr>
                <w:rFonts w:cs="Arial"/>
                <w:sz w:val="14"/>
              </w:rPr>
            </w:pPr>
            <w:r w:rsidRPr="00107EF1">
              <w:rPr>
                <w:rFonts w:cs="Arial"/>
                <w:sz w:val="14"/>
              </w:rPr>
              <w:t>Paravaginal repair &amp; biological mesh</w:t>
            </w:r>
          </w:p>
        </w:tc>
        <w:tc>
          <w:tcPr>
            <w:tcW w:w="1134" w:type="dxa"/>
            <w:shd w:val="clear" w:color="auto" w:fill="FFFFFF" w:themeFill="background1"/>
            <w:noWrap/>
            <w:hideMark/>
          </w:tcPr>
          <w:p w14:paraId="522D143A"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266DE4DD"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60F1CC6C"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373C38C8" w14:textId="77777777" w:rsidR="00EC0A98" w:rsidRPr="00107EF1" w:rsidRDefault="00EC0A98" w:rsidP="00AC1E70">
            <w:pPr>
              <w:pStyle w:val="TableTextLeft"/>
              <w:rPr>
                <w:rFonts w:cs="Arial"/>
                <w:sz w:val="14"/>
              </w:rPr>
            </w:pPr>
            <w:r w:rsidRPr="00107EF1">
              <w:rPr>
                <w:rFonts w:cs="Arial"/>
                <w:sz w:val="14"/>
              </w:rPr>
              <w:t>1.15</w:t>
            </w:r>
          </w:p>
        </w:tc>
        <w:tc>
          <w:tcPr>
            <w:tcW w:w="709" w:type="dxa"/>
            <w:shd w:val="clear" w:color="auto" w:fill="FFFFFF" w:themeFill="background1"/>
            <w:noWrap/>
            <w:hideMark/>
          </w:tcPr>
          <w:p w14:paraId="1C5B1990" w14:textId="77777777" w:rsidR="00EC0A98" w:rsidRPr="00107EF1" w:rsidRDefault="00EC0A98" w:rsidP="00AC1E70">
            <w:pPr>
              <w:pStyle w:val="TableTextLeft"/>
              <w:rPr>
                <w:rFonts w:cs="Arial"/>
                <w:sz w:val="14"/>
              </w:rPr>
            </w:pPr>
            <w:r w:rsidRPr="00107EF1">
              <w:rPr>
                <w:rFonts w:cs="Arial"/>
                <w:sz w:val="14"/>
              </w:rPr>
              <w:t>-0.57</w:t>
            </w:r>
          </w:p>
        </w:tc>
        <w:tc>
          <w:tcPr>
            <w:tcW w:w="708" w:type="dxa"/>
            <w:shd w:val="clear" w:color="auto" w:fill="FFFFFF" w:themeFill="background1"/>
            <w:noWrap/>
            <w:hideMark/>
          </w:tcPr>
          <w:p w14:paraId="6DF07909" w14:textId="77777777" w:rsidR="00EC0A98" w:rsidRPr="00107EF1" w:rsidRDefault="00EC0A98" w:rsidP="00AC1E70">
            <w:pPr>
              <w:pStyle w:val="TableTextLeft"/>
              <w:rPr>
                <w:rFonts w:cs="Arial"/>
                <w:sz w:val="14"/>
              </w:rPr>
            </w:pPr>
            <w:r w:rsidRPr="00107EF1">
              <w:rPr>
                <w:rFonts w:cs="Arial"/>
                <w:sz w:val="14"/>
              </w:rPr>
              <w:t>2.91</w:t>
            </w:r>
          </w:p>
        </w:tc>
        <w:tc>
          <w:tcPr>
            <w:tcW w:w="851" w:type="dxa"/>
            <w:shd w:val="clear" w:color="auto" w:fill="FFFFFF" w:themeFill="background1"/>
            <w:noWrap/>
            <w:hideMark/>
          </w:tcPr>
          <w:p w14:paraId="3D60324D" w14:textId="77777777" w:rsidR="00EC0A98" w:rsidRPr="00107EF1" w:rsidRDefault="00EC0A98" w:rsidP="00AC1E70">
            <w:pPr>
              <w:pStyle w:val="TableTextLeft"/>
              <w:rPr>
                <w:rFonts w:cs="Arial"/>
                <w:sz w:val="14"/>
              </w:rPr>
            </w:pPr>
            <w:r w:rsidRPr="00107EF1">
              <w:rPr>
                <w:rFonts w:cs="Arial"/>
                <w:sz w:val="14"/>
              </w:rPr>
              <w:t>1.15</w:t>
            </w:r>
          </w:p>
        </w:tc>
        <w:tc>
          <w:tcPr>
            <w:tcW w:w="709" w:type="dxa"/>
            <w:shd w:val="clear" w:color="auto" w:fill="FFFFFF" w:themeFill="background1"/>
            <w:noWrap/>
            <w:hideMark/>
          </w:tcPr>
          <w:p w14:paraId="2E767A55" w14:textId="77777777" w:rsidR="00EC0A98" w:rsidRPr="00107EF1" w:rsidRDefault="00EC0A98" w:rsidP="00AC1E70">
            <w:pPr>
              <w:pStyle w:val="TableTextLeft"/>
              <w:rPr>
                <w:rFonts w:cs="Arial"/>
                <w:sz w:val="14"/>
              </w:rPr>
            </w:pPr>
            <w:r w:rsidRPr="00107EF1">
              <w:rPr>
                <w:rFonts w:cs="Arial"/>
                <w:sz w:val="14"/>
              </w:rPr>
              <w:t>-0.57</w:t>
            </w:r>
          </w:p>
        </w:tc>
        <w:tc>
          <w:tcPr>
            <w:tcW w:w="850" w:type="dxa"/>
            <w:shd w:val="clear" w:color="auto" w:fill="FFFFFF" w:themeFill="background1"/>
            <w:noWrap/>
            <w:hideMark/>
          </w:tcPr>
          <w:p w14:paraId="123FD7DD" w14:textId="77777777" w:rsidR="00EC0A98" w:rsidRPr="00107EF1" w:rsidRDefault="00EC0A98" w:rsidP="00AC1E70">
            <w:pPr>
              <w:pStyle w:val="TableTextLeft"/>
              <w:rPr>
                <w:rFonts w:cs="Arial"/>
                <w:sz w:val="14"/>
              </w:rPr>
            </w:pPr>
            <w:r w:rsidRPr="00107EF1">
              <w:rPr>
                <w:rFonts w:cs="Arial"/>
                <w:sz w:val="14"/>
              </w:rPr>
              <w:t>2.91</w:t>
            </w:r>
          </w:p>
        </w:tc>
      </w:tr>
      <w:tr w:rsidR="008A7F03" w:rsidRPr="0030233E" w14:paraId="6F9CF629" w14:textId="77777777" w:rsidTr="00107EF1">
        <w:tc>
          <w:tcPr>
            <w:tcW w:w="2778" w:type="dxa"/>
            <w:shd w:val="clear" w:color="auto" w:fill="FFFFFF" w:themeFill="background1"/>
            <w:noWrap/>
            <w:hideMark/>
          </w:tcPr>
          <w:p w14:paraId="26370BF2" w14:textId="77777777" w:rsidR="00EC0A98" w:rsidRPr="00107EF1" w:rsidRDefault="00EC0A98" w:rsidP="00AC1E70">
            <w:pPr>
              <w:pStyle w:val="TableTextLeft"/>
              <w:rPr>
                <w:rFonts w:cs="Arial"/>
                <w:sz w:val="14"/>
              </w:rPr>
            </w:pPr>
            <w:r w:rsidRPr="00107EF1">
              <w:rPr>
                <w:rFonts w:cs="Arial"/>
                <w:sz w:val="14"/>
              </w:rPr>
              <w:t>AC &amp; synthetic absorbable mesh</w:t>
            </w:r>
          </w:p>
        </w:tc>
        <w:tc>
          <w:tcPr>
            <w:tcW w:w="3544" w:type="dxa"/>
            <w:shd w:val="clear" w:color="auto" w:fill="FFFFFF" w:themeFill="background1"/>
            <w:noWrap/>
            <w:hideMark/>
          </w:tcPr>
          <w:p w14:paraId="28D20993" w14:textId="77777777" w:rsidR="00EC0A98" w:rsidRPr="00107EF1" w:rsidRDefault="00EC0A98" w:rsidP="00AC1E70">
            <w:pPr>
              <w:pStyle w:val="TableTextLeft"/>
              <w:rPr>
                <w:rFonts w:cs="Arial"/>
                <w:sz w:val="14"/>
              </w:rPr>
            </w:pPr>
            <w:r w:rsidRPr="00107EF1">
              <w:rPr>
                <w:rFonts w:cs="Arial"/>
                <w:sz w:val="14"/>
              </w:rPr>
              <w:t>Paravaginal repair &amp; synthetic non-absorbable mesh</w:t>
            </w:r>
          </w:p>
        </w:tc>
        <w:tc>
          <w:tcPr>
            <w:tcW w:w="1134" w:type="dxa"/>
            <w:shd w:val="clear" w:color="auto" w:fill="FFFFFF" w:themeFill="background1"/>
            <w:noWrap/>
            <w:hideMark/>
          </w:tcPr>
          <w:p w14:paraId="1CC60AE5"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749CB965"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3B815F76"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6D3810CD" w14:textId="77777777" w:rsidR="00EC0A98" w:rsidRPr="00107EF1" w:rsidRDefault="00EC0A98" w:rsidP="00AC1E70">
            <w:pPr>
              <w:pStyle w:val="TableTextLeft"/>
              <w:rPr>
                <w:rFonts w:cs="Arial"/>
                <w:sz w:val="14"/>
              </w:rPr>
            </w:pPr>
            <w:r w:rsidRPr="00107EF1">
              <w:rPr>
                <w:rFonts w:cs="Arial"/>
                <w:sz w:val="14"/>
              </w:rPr>
              <w:t>-1.29</w:t>
            </w:r>
          </w:p>
        </w:tc>
        <w:tc>
          <w:tcPr>
            <w:tcW w:w="709" w:type="dxa"/>
            <w:shd w:val="clear" w:color="auto" w:fill="FFFFFF" w:themeFill="background1"/>
            <w:noWrap/>
            <w:hideMark/>
          </w:tcPr>
          <w:p w14:paraId="1AE967A2" w14:textId="77777777" w:rsidR="00EC0A98" w:rsidRPr="00107EF1" w:rsidRDefault="00EC0A98" w:rsidP="00AC1E70">
            <w:pPr>
              <w:pStyle w:val="TableTextLeft"/>
              <w:rPr>
                <w:rFonts w:cs="Arial"/>
                <w:sz w:val="14"/>
              </w:rPr>
            </w:pPr>
            <w:r w:rsidRPr="00107EF1">
              <w:rPr>
                <w:rFonts w:cs="Arial"/>
                <w:sz w:val="14"/>
              </w:rPr>
              <w:t>-3.50</w:t>
            </w:r>
          </w:p>
        </w:tc>
        <w:tc>
          <w:tcPr>
            <w:tcW w:w="708" w:type="dxa"/>
            <w:shd w:val="clear" w:color="auto" w:fill="FFFFFF" w:themeFill="background1"/>
            <w:noWrap/>
            <w:hideMark/>
          </w:tcPr>
          <w:p w14:paraId="07397FB5" w14:textId="77777777" w:rsidR="00EC0A98" w:rsidRPr="00107EF1" w:rsidRDefault="00EC0A98" w:rsidP="00AC1E70">
            <w:pPr>
              <w:pStyle w:val="TableTextLeft"/>
              <w:rPr>
                <w:rFonts w:cs="Arial"/>
                <w:sz w:val="14"/>
              </w:rPr>
            </w:pPr>
            <w:r w:rsidRPr="00107EF1">
              <w:rPr>
                <w:rFonts w:cs="Arial"/>
                <w:sz w:val="14"/>
              </w:rPr>
              <w:t>0.86</w:t>
            </w:r>
          </w:p>
        </w:tc>
        <w:tc>
          <w:tcPr>
            <w:tcW w:w="851" w:type="dxa"/>
            <w:shd w:val="clear" w:color="auto" w:fill="FFFFFF" w:themeFill="background1"/>
            <w:noWrap/>
            <w:hideMark/>
          </w:tcPr>
          <w:p w14:paraId="43E4EBAA" w14:textId="77777777" w:rsidR="00EC0A98" w:rsidRPr="00107EF1" w:rsidRDefault="00EC0A98" w:rsidP="00AC1E70">
            <w:pPr>
              <w:pStyle w:val="TableTextLeft"/>
              <w:rPr>
                <w:rFonts w:cs="Arial"/>
                <w:sz w:val="14"/>
              </w:rPr>
            </w:pPr>
            <w:r w:rsidRPr="00107EF1">
              <w:rPr>
                <w:rFonts w:cs="Arial"/>
                <w:sz w:val="14"/>
              </w:rPr>
              <w:t>-1.29</w:t>
            </w:r>
          </w:p>
        </w:tc>
        <w:tc>
          <w:tcPr>
            <w:tcW w:w="709" w:type="dxa"/>
            <w:shd w:val="clear" w:color="auto" w:fill="FFFFFF" w:themeFill="background1"/>
            <w:noWrap/>
            <w:hideMark/>
          </w:tcPr>
          <w:p w14:paraId="4031B957" w14:textId="77777777" w:rsidR="00EC0A98" w:rsidRPr="00107EF1" w:rsidRDefault="00EC0A98" w:rsidP="00AC1E70">
            <w:pPr>
              <w:pStyle w:val="TableTextLeft"/>
              <w:rPr>
                <w:rFonts w:cs="Arial"/>
                <w:sz w:val="14"/>
              </w:rPr>
            </w:pPr>
            <w:r w:rsidRPr="00107EF1">
              <w:rPr>
                <w:rFonts w:cs="Arial"/>
                <w:sz w:val="14"/>
              </w:rPr>
              <w:t>-3.50</w:t>
            </w:r>
          </w:p>
        </w:tc>
        <w:tc>
          <w:tcPr>
            <w:tcW w:w="850" w:type="dxa"/>
            <w:shd w:val="clear" w:color="auto" w:fill="FFFFFF" w:themeFill="background1"/>
            <w:noWrap/>
            <w:hideMark/>
          </w:tcPr>
          <w:p w14:paraId="4EA01D9D" w14:textId="77777777" w:rsidR="00EC0A98" w:rsidRPr="00107EF1" w:rsidRDefault="00EC0A98" w:rsidP="00AC1E70">
            <w:pPr>
              <w:pStyle w:val="TableTextLeft"/>
              <w:rPr>
                <w:rFonts w:cs="Arial"/>
                <w:sz w:val="14"/>
              </w:rPr>
            </w:pPr>
            <w:r w:rsidRPr="00107EF1">
              <w:rPr>
                <w:rFonts w:cs="Arial"/>
                <w:sz w:val="14"/>
              </w:rPr>
              <w:t>0.86</w:t>
            </w:r>
          </w:p>
        </w:tc>
      </w:tr>
      <w:tr w:rsidR="008A7F03" w:rsidRPr="0030233E" w14:paraId="7F3792D1" w14:textId="77777777" w:rsidTr="00107EF1">
        <w:tc>
          <w:tcPr>
            <w:tcW w:w="2778" w:type="dxa"/>
            <w:shd w:val="clear" w:color="auto" w:fill="FFFFFF" w:themeFill="background1"/>
            <w:noWrap/>
            <w:hideMark/>
          </w:tcPr>
          <w:p w14:paraId="739C72D6" w14:textId="77777777" w:rsidR="00EC0A98" w:rsidRPr="00107EF1" w:rsidRDefault="00EC0A98" w:rsidP="00AC1E70">
            <w:pPr>
              <w:pStyle w:val="TableTextLeft"/>
              <w:rPr>
                <w:rFonts w:cs="Arial"/>
                <w:sz w:val="14"/>
              </w:rPr>
            </w:pPr>
            <w:r w:rsidRPr="00107EF1">
              <w:rPr>
                <w:rFonts w:cs="Arial"/>
                <w:sz w:val="14"/>
              </w:rPr>
              <w:t>AC &amp; synthetic absorbable mesh</w:t>
            </w:r>
          </w:p>
        </w:tc>
        <w:tc>
          <w:tcPr>
            <w:tcW w:w="3544" w:type="dxa"/>
            <w:shd w:val="clear" w:color="auto" w:fill="FFFFFF" w:themeFill="background1"/>
            <w:noWrap/>
            <w:hideMark/>
          </w:tcPr>
          <w:p w14:paraId="53EE63F7" w14:textId="77777777" w:rsidR="00EC0A98" w:rsidRPr="00107EF1" w:rsidRDefault="00EC0A98" w:rsidP="00AC1E70">
            <w:pPr>
              <w:pStyle w:val="TableTextLeft"/>
              <w:rPr>
                <w:rFonts w:cs="Arial"/>
                <w:sz w:val="14"/>
              </w:rPr>
            </w:pPr>
            <w:r w:rsidRPr="00107EF1">
              <w:rPr>
                <w:rFonts w:cs="Arial"/>
                <w:sz w:val="14"/>
              </w:rPr>
              <w:t>Paravaginal defect repair (abdominal)</w:t>
            </w:r>
          </w:p>
        </w:tc>
        <w:tc>
          <w:tcPr>
            <w:tcW w:w="1134" w:type="dxa"/>
            <w:shd w:val="clear" w:color="auto" w:fill="FFFFFF" w:themeFill="background1"/>
            <w:noWrap/>
            <w:hideMark/>
          </w:tcPr>
          <w:p w14:paraId="7B7DEE0B"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29220ABE"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1A02E07C"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7B6AB721" w14:textId="77777777" w:rsidR="00EC0A98" w:rsidRPr="00107EF1" w:rsidRDefault="00EC0A98" w:rsidP="00AC1E70">
            <w:pPr>
              <w:pStyle w:val="TableTextLeft"/>
              <w:rPr>
                <w:rFonts w:cs="Arial"/>
                <w:sz w:val="14"/>
              </w:rPr>
            </w:pPr>
            <w:r w:rsidRPr="00107EF1">
              <w:rPr>
                <w:rFonts w:cs="Arial"/>
                <w:sz w:val="14"/>
              </w:rPr>
              <w:t>0.28</w:t>
            </w:r>
          </w:p>
        </w:tc>
        <w:tc>
          <w:tcPr>
            <w:tcW w:w="709" w:type="dxa"/>
            <w:shd w:val="clear" w:color="auto" w:fill="FFFFFF" w:themeFill="background1"/>
            <w:noWrap/>
            <w:hideMark/>
          </w:tcPr>
          <w:p w14:paraId="48007522" w14:textId="77777777" w:rsidR="00EC0A98" w:rsidRPr="00107EF1" w:rsidRDefault="00EC0A98" w:rsidP="00AC1E70">
            <w:pPr>
              <w:pStyle w:val="TableTextLeft"/>
              <w:rPr>
                <w:rFonts w:cs="Arial"/>
                <w:sz w:val="14"/>
              </w:rPr>
            </w:pPr>
            <w:r w:rsidRPr="00107EF1">
              <w:rPr>
                <w:rFonts w:cs="Arial"/>
                <w:sz w:val="14"/>
              </w:rPr>
              <w:t>-1.33</w:t>
            </w:r>
          </w:p>
        </w:tc>
        <w:tc>
          <w:tcPr>
            <w:tcW w:w="708" w:type="dxa"/>
            <w:shd w:val="clear" w:color="auto" w:fill="FFFFFF" w:themeFill="background1"/>
            <w:noWrap/>
            <w:hideMark/>
          </w:tcPr>
          <w:p w14:paraId="549A74D7" w14:textId="77777777" w:rsidR="00EC0A98" w:rsidRPr="00107EF1" w:rsidRDefault="00EC0A98" w:rsidP="00AC1E70">
            <w:pPr>
              <w:pStyle w:val="TableTextLeft"/>
              <w:rPr>
                <w:rFonts w:cs="Arial"/>
                <w:sz w:val="14"/>
              </w:rPr>
            </w:pPr>
            <w:r w:rsidRPr="00107EF1">
              <w:rPr>
                <w:rFonts w:cs="Arial"/>
                <w:sz w:val="14"/>
              </w:rPr>
              <w:t>1.89</w:t>
            </w:r>
          </w:p>
        </w:tc>
        <w:tc>
          <w:tcPr>
            <w:tcW w:w="851" w:type="dxa"/>
            <w:shd w:val="clear" w:color="auto" w:fill="FFFFFF" w:themeFill="background1"/>
            <w:noWrap/>
            <w:hideMark/>
          </w:tcPr>
          <w:p w14:paraId="44812DA1" w14:textId="77777777" w:rsidR="00EC0A98" w:rsidRPr="00107EF1" w:rsidRDefault="00EC0A98" w:rsidP="00AC1E70">
            <w:pPr>
              <w:pStyle w:val="TableTextLeft"/>
              <w:rPr>
                <w:rFonts w:cs="Arial"/>
                <w:sz w:val="14"/>
              </w:rPr>
            </w:pPr>
            <w:r w:rsidRPr="00107EF1">
              <w:rPr>
                <w:rFonts w:cs="Arial"/>
                <w:sz w:val="14"/>
              </w:rPr>
              <w:t>0.28</w:t>
            </w:r>
          </w:p>
        </w:tc>
        <w:tc>
          <w:tcPr>
            <w:tcW w:w="709" w:type="dxa"/>
            <w:shd w:val="clear" w:color="auto" w:fill="FFFFFF" w:themeFill="background1"/>
            <w:noWrap/>
            <w:hideMark/>
          </w:tcPr>
          <w:p w14:paraId="2AC044F1" w14:textId="77777777" w:rsidR="00EC0A98" w:rsidRPr="00107EF1" w:rsidRDefault="00EC0A98" w:rsidP="00AC1E70">
            <w:pPr>
              <w:pStyle w:val="TableTextLeft"/>
              <w:rPr>
                <w:rFonts w:cs="Arial"/>
                <w:sz w:val="14"/>
              </w:rPr>
            </w:pPr>
            <w:r w:rsidRPr="00107EF1">
              <w:rPr>
                <w:rFonts w:cs="Arial"/>
                <w:sz w:val="14"/>
              </w:rPr>
              <w:t>-1.33</w:t>
            </w:r>
          </w:p>
        </w:tc>
        <w:tc>
          <w:tcPr>
            <w:tcW w:w="850" w:type="dxa"/>
            <w:shd w:val="clear" w:color="auto" w:fill="FFFFFF" w:themeFill="background1"/>
            <w:noWrap/>
            <w:hideMark/>
          </w:tcPr>
          <w:p w14:paraId="2D21A805" w14:textId="77777777" w:rsidR="00EC0A98" w:rsidRPr="00107EF1" w:rsidRDefault="00EC0A98" w:rsidP="00AC1E70">
            <w:pPr>
              <w:pStyle w:val="TableTextLeft"/>
              <w:rPr>
                <w:rFonts w:cs="Arial"/>
                <w:sz w:val="14"/>
              </w:rPr>
            </w:pPr>
            <w:r w:rsidRPr="00107EF1">
              <w:rPr>
                <w:rFonts w:cs="Arial"/>
                <w:sz w:val="14"/>
              </w:rPr>
              <w:t>1.89</w:t>
            </w:r>
          </w:p>
        </w:tc>
      </w:tr>
      <w:tr w:rsidR="008A7F03" w:rsidRPr="0030233E" w14:paraId="73358DFC" w14:textId="77777777" w:rsidTr="00107EF1">
        <w:tc>
          <w:tcPr>
            <w:tcW w:w="2778" w:type="dxa"/>
            <w:shd w:val="clear" w:color="auto" w:fill="FFFFFF" w:themeFill="background1"/>
            <w:noWrap/>
            <w:hideMark/>
          </w:tcPr>
          <w:p w14:paraId="12085550" w14:textId="77777777" w:rsidR="00EC0A98" w:rsidRPr="00107EF1" w:rsidRDefault="00EC0A98" w:rsidP="00AC1E70">
            <w:pPr>
              <w:pStyle w:val="TableTextLeft"/>
              <w:rPr>
                <w:rFonts w:cs="Arial"/>
                <w:sz w:val="14"/>
              </w:rPr>
            </w:pPr>
            <w:r w:rsidRPr="00107EF1">
              <w:rPr>
                <w:rFonts w:cs="Arial"/>
                <w:sz w:val="14"/>
              </w:rPr>
              <w:t>AC &amp; synthetic absorbable mesh</w:t>
            </w:r>
          </w:p>
        </w:tc>
        <w:tc>
          <w:tcPr>
            <w:tcW w:w="3544" w:type="dxa"/>
            <w:shd w:val="clear" w:color="auto" w:fill="FFFFFF" w:themeFill="background1"/>
            <w:noWrap/>
            <w:hideMark/>
          </w:tcPr>
          <w:p w14:paraId="64BD9B6D" w14:textId="77777777" w:rsidR="00EC0A98" w:rsidRPr="00107EF1" w:rsidRDefault="00EC0A98" w:rsidP="00AC1E70">
            <w:pPr>
              <w:pStyle w:val="TableTextLeft"/>
              <w:rPr>
                <w:rFonts w:cs="Arial"/>
                <w:sz w:val="14"/>
              </w:rPr>
            </w:pPr>
            <w:r w:rsidRPr="00107EF1">
              <w:rPr>
                <w:rFonts w:cs="Arial"/>
                <w:sz w:val="14"/>
              </w:rPr>
              <w:t>Paravaginal repair &amp; biological mesh</w:t>
            </w:r>
          </w:p>
        </w:tc>
        <w:tc>
          <w:tcPr>
            <w:tcW w:w="1134" w:type="dxa"/>
            <w:shd w:val="clear" w:color="auto" w:fill="FFFFFF" w:themeFill="background1"/>
            <w:noWrap/>
            <w:hideMark/>
          </w:tcPr>
          <w:p w14:paraId="59009BBC"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07634DCC"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07AC3E10"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75D5B311" w14:textId="77777777" w:rsidR="00EC0A98" w:rsidRPr="00107EF1" w:rsidRDefault="00EC0A98" w:rsidP="00AC1E70">
            <w:pPr>
              <w:pStyle w:val="TableTextLeft"/>
              <w:rPr>
                <w:rFonts w:cs="Arial"/>
                <w:sz w:val="14"/>
              </w:rPr>
            </w:pPr>
            <w:r w:rsidRPr="00107EF1">
              <w:rPr>
                <w:rFonts w:cs="Arial"/>
                <w:sz w:val="14"/>
              </w:rPr>
              <w:t>-0.05</w:t>
            </w:r>
          </w:p>
        </w:tc>
        <w:tc>
          <w:tcPr>
            <w:tcW w:w="709" w:type="dxa"/>
            <w:shd w:val="clear" w:color="auto" w:fill="FFFFFF" w:themeFill="background1"/>
            <w:noWrap/>
            <w:hideMark/>
          </w:tcPr>
          <w:p w14:paraId="2243896A" w14:textId="77777777" w:rsidR="00EC0A98" w:rsidRPr="00107EF1" w:rsidRDefault="00EC0A98" w:rsidP="00AC1E70">
            <w:pPr>
              <w:pStyle w:val="TableTextLeft"/>
              <w:rPr>
                <w:rFonts w:cs="Arial"/>
                <w:sz w:val="14"/>
              </w:rPr>
            </w:pPr>
            <w:r w:rsidRPr="00107EF1">
              <w:rPr>
                <w:rFonts w:cs="Arial"/>
                <w:sz w:val="14"/>
              </w:rPr>
              <w:t>-2.12</w:t>
            </w:r>
          </w:p>
        </w:tc>
        <w:tc>
          <w:tcPr>
            <w:tcW w:w="708" w:type="dxa"/>
            <w:shd w:val="clear" w:color="auto" w:fill="FFFFFF" w:themeFill="background1"/>
            <w:noWrap/>
            <w:hideMark/>
          </w:tcPr>
          <w:p w14:paraId="13FB7343" w14:textId="77777777" w:rsidR="00EC0A98" w:rsidRPr="00107EF1" w:rsidRDefault="00EC0A98" w:rsidP="00AC1E70">
            <w:pPr>
              <w:pStyle w:val="TableTextLeft"/>
              <w:rPr>
                <w:rFonts w:cs="Arial"/>
                <w:sz w:val="14"/>
              </w:rPr>
            </w:pPr>
            <w:r w:rsidRPr="00107EF1">
              <w:rPr>
                <w:rFonts w:cs="Arial"/>
                <w:sz w:val="14"/>
              </w:rPr>
              <w:t>2.01</w:t>
            </w:r>
          </w:p>
        </w:tc>
        <w:tc>
          <w:tcPr>
            <w:tcW w:w="851" w:type="dxa"/>
            <w:shd w:val="clear" w:color="auto" w:fill="FFFFFF" w:themeFill="background1"/>
            <w:noWrap/>
            <w:hideMark/>
          </w:tcPr>
          <w:p w14:paraId="30819D52" w14:textId="77777777" w:rsidR="00EC0A98" w:rsidRPr="00107EF1" w:rsidRDefault="00EC0A98" w:rsidP="00AC1E70">
            <w:pPr>
              <w:pStyle w:val="TableTextLeft"/>
              <w:rPr>
                <w:rFonts w:cs="Arial"/>
                <w:sz w:val="14"/>
              </w:rPr>
            </w:pPr>
            <w:r w:rsidRPr="00107EF1">
              <w:rPr>
                <w:rFonts w:cs="Arial"/>
                <w:sz w:val="14"/>
              </w:rPr>
              <w:t>-0.05</w:t>
            </w:r>
          </w:p>
        </w:tc>
        <w:tc>
          <w:tcPr>
            <w:tcW w:w="709" w:type="dxa"/>
            <w:shd w:val="clear" w:color="auto" w:fill="FFFFFF" w:themeFill="background1"/>
            <w:noWrap/>
            <w:hideMark/>
          </w:tcPr>
          <w:p w14:paraId="777D0D4E" w14:textId="77777777" w:rsidR="00EC0A98" w:rsidRPr="00107EF1" w:rsidRDefault="00EC0A98" w:rsidP="00AC1E70">
            <w:pPr>
              <w:pStyle w:val="TableTextLeft"/>
              <w:rPr>
                <w:rFonts w:cs="Arial"/>
                <w:sz w:val="14"/>
              </w:rPr>
            </w:pPr>
            <w:r w:rsidRPr="00107EF1">
              <w:rPr>
                <w:rFonts w:cs="Arial"/>
                <w:sz w:val="14"/>
              </w:rPr>
              <w:t>-2.12</w:t>
            </w:r>
          </w:p>
        </w:tc>
        <w:tc>
          <w:tcPr>
            <w:tcW w:w="850" w:type="dxa"/>
            <w:shd w:val="clear" w:color="auto" w:fill="FFFFFF" w:themeFill="background1"/>
            <w:noWrap/>
            <w:hideMark/>
          </w:tcPr>
          <w:p w14:paraId="13746439" w14:textId="77777777" w:rsidR="00EC0A98" w:rsidRPr="00107EF1" w:rsidRDefault="00EC0A98" w:rsidP="00AC1E70">
            <w:pPr>
              <w:pStyle w:val="TableTextLeft"/>
              <w:rPr>
                <w:rFonts w:cs="Arial"/>
                <w:sz w:val="14"/>
              </w:rPr>
            </w:pPr>
            <w:r w:rsidRPr="00107EF1">
              <w:rPr>
                <w:rFonts w:cs="Arial"/>
                <w:sz w:val="14"/>
              </w:rPr>
              <w:t>2.01</w:t>
            </w:r>
          </w:p>
        </w:tc>
      </w:tr>
      <w:tr w:rsidR="008A7F03" w:rsidRPr="0030233E" w14:paraId="7EA12858" w14:textId="77777777" w:rsidTr="00107EF1">
        <w:tc>
          <w:tcPr>
            <w:tcW w:w="2778" w:type="dxa"/>
            <w:shd w:val="clear" w:color="auto" w:fill="FFFFFF" w:themeFill="background1"/>
            <w:noWrap/>
            <w:hideMark/>
          </w:tcPr>
          <w:p w14:paraId="6894EDFC" w14:textId="77777777" w:rsidR="00EC0A98" w:rsidRPr="00107EF1" w:rsidRDefault="00EC0A98" w:rsidP="00AC1E70">
            <w:pPr>
              <w:pStyle w:val="TableTextLeft"/>
              <w:rPr>
                <w:rFonts w:cs="Arial"/>
                <w:sz w:val="14"/>
              </w:rPr>
            </w:pPr>
            <w:r w:rsidRPr="00107EF1">
              <w:rPr>
                <w:rFonts w:cs="Arial"/>
                <w:sz w:val="14"/>
              </w:rPr>
              <w:t>Paravaginal repair &amp; synthetic non-absorbable mesh</w:t>
            </w:r>
          </w:p>
        </w:tc>
        <w:tc>
          <w:tcPr>
            <w:tcW w:w="3544" w:type="dxa"/>
            <w:shd w:val="clear" w:color="auto" w:fill="FFFFFF" w:themeFill="background1"/>
            <w:noWrap/>
            <w:hideMark/>
          </w:tcPr>
          <w:p w14:paraId="347ADD0D" w14:textId="77777777" w:rsidR="00EC0A98" w:rsidRPr="00107EF1" w:rsidRDefault="00EC0A98" w:rsidP="00AC1E70">
            <w:pPr>
              <w:pStyle w:val="TableTextLeft"/>
              <w:rPr>
                <w:rFonts w:cs="Arial"/>
                <w:sz w:val="14"/>
              </w:rPr>
            </w:pPr>
            <w:r w:rsidRPr="00107EF1">
              <w:rPr>
                <w:rFonts w:cs="Arial"/>
                <w:sz w:val="14"/>
              </w:rPr>
              <w:t>Paravaginal defect repair (abdominal)</w:t>
            </w:r>
          </w:p>
        </w:tc>
        <w:tc>
          <w:tcPr>
            <w:tcW w:w="1134" w:type="dxa"/>
            <w:shd w:val="clear" w:color="auto" w:fill="FFFFFF" w:themeFill="background1"/>
            <w:noWrap/>
            <w:hideMark/>
          </w:tcPr>
          <w:p w14:paraId="687F02E7"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6B9F472F"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587ACC29"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79F724EC" w14:textId="77777777" w:rsidR="00EC0A98" w:rsidRPr="00107EF1" w:rsidRDefault="00EC0A98" w:rsidP="00AC1E70">
            <w:pPr>
              <w:pStyle w:val="TableTextLeft"/>
              <w:rPr>
                <w:rFonts w:cs="Arial"/>
                <w:sz w:val="14"/>
              </w:rPr>
            </w:pPr>
            <w:r w:rsidRPr="00107EF1">
              <w:rPr>
                <w:rFonts w:cs="Arial"/>
                <w:sz w:val="14"/>
              </w:rPr>
              <w:t>1.56</w:t>
            </w:r>
          </w:p>
        </w:tc>
        <w:tc>
          <w:tcPr>
            <w:tcW w:w="709" w:type="dxa"/>
            <w:shd w:val="clear" w:color="auto" w:fill="FFFFFF" w:themeFill="background1"/>
            <w:noWrap/>
            <w:hideMark/>
          </w:tcPr>
          <w:p w14:paraId="19505E62" w14:textId="77777777" w:rsidR="00EC0A98" w:rsidRPr="00107EF1" w:rsidRDefault="00EC0A98" w:rsidP="00AC1E70">
            <w:pPr>
              <w:pStyle w:val="TableTextLeft"/>
              <w:rPr>
                <w:rFonts w:cs="Arial"/>
                <w:sz w:val="14"/>
              </w:rPr>
            </w:pPr>
            <w:r w:rsidRPr="00107EF1">
              <w:rPr>
                <w:rFonts w:cs="Arial"/>
                <w:sz w:val="14"/>
              </w:rPr>
              <w:t>-1.12</w:t>
            </w:r>
          </w:p>
        </w:tc>
        <w:tc>
          <w:tcPr>
            <w:tcW w:w="708" w:type="dxa"/>
            <w:shd w:val="clear" w:color="auto" w:fill="FFFFFF" w:themeFill="background1"/>
            <w:noWrap/>
            <w:hideMark/>
          </w:tcPr>
          <w:p w14:paraId="3B4197C4" w14:textId="77777777" w:rsidR="00EC0A98" w:rsidRPr="00107EF1" w:rsidRDefault="00EC0A98" w:rsidP="00AC1E70">
            <w:pPr>
              <w:pStyle w:val="TableTextLeft"/>
              <w:rPr>
                <w:rFonts w:cs="Arial"/>
                <w:sz w:val="14"/>
              </w:rPr>
            </w:pPr>
            <w:r w:rsidRPr="00107EF1">
              <w:rPr>
                <w:rFonts w:cs="Arial"/>
                <w:sz w:val="14"/>
              </w:rPr>
              <w:t>4.30</w:t>
            </w:r>
          </w:p>
        </w:tc>
        <w:tc>
          <w:tcPr>
            <w:tcW w:w="851" w:type="dxa"/>
            <w:shd w:val="clear" w:color="auto" w:fill="FFFFFF" w:themeFill="background1"/>
            <w:noWrap/>
            <w:hideMark/>
          </w:tcPr>
          <w:p w14:paraId="5E67FC97" w14:textId="77777777" w:rsidR="00EC0A98" w:rsidRPr="00107EF1" w:rsidRDefault="00EC0A98" w:rsidP="00AC1E70">
            <w:pPr>
              <w:pStyle w:val="TableTextLeft"/>
              <w:rPr>
                <w:rFonts w:cs="Arial"/>
                <w:sz w:val="14"/>
              </w:rPr>
            </w:pPr>
            <w:r w:rsidRPr="00107EF1">
              <w:rPr>
                <w:rFonts w:cs="Arial"/>
                <w:sz w:val="14"/>
              </w:rPr>
              <w:t>1.56</w:t>
            </w:r>
          </w:p>
        </w:tc>
        <w:tc>
          <w:tcPr>
            <w:tcW w:w="709" w:type="dxa"/>
            <w:shd w:val="clear" w:color="auto" w:fill="FFFFFF" w:themeFill="background1"/>
            <w:noWrap/>
            <w:hideMark/>
          </w:tcPr>
          <w:p w14:paraId="56520425" w14:textId="77777777" w:rsidR="00EC0A98" w:rsidRPr="00107EF1" w:rsidRDefault="00EC0A98" w:rsidP="00AC1E70">
            <w:pPr>
              <w:pStyle w:val="TableTextLeft"/>
              <w:rPr>
                <w:rFonts w:cs="Arial"/>
                <w:sz w:val="14"/>
              </w:rPr>
            </w:pPr>
            <w:r w:rsidRPr="00107EF1">
              <w:rPr>
                <w:rFonts w:cs="Arial"/>
                <w:sz w:val="14"/>
              </w:rPr>
              <w:t>-1.12</w:t>
            </w:r>
          </w:p>
        </w:tc>
        <w:tc>
          <w:tcPr>
            <w:tcW w:w="850" w:type="dxa"/>
            <w:shd w:val="clear" w:color="auto" w:fill="FFFFFF" w:themeFill="background1"/>
            <w:noWrap/>
            <w:hideMark/>
          </w:tcPr>
          <w:p w14:paraId="2375F0BC" w14:textId="77777777" w:rsidR="00EC0A98" w:rsidRPr="00107EF1" w:rsidRDefault="00EC0A98" w:rsidP="00AC1E70">
            <w:pPr>
              <w:pStyle w:val="TableTextLeft"/>
              <w:rPr>
                <w:rFonts w:cs="Arial"/>
                <w:sz w:val="14"/>
              </w:rPr>
            </w:pPr>
            <w:r w:rsidRPr="00107EF1">
              <w:rPr>
                <w:rFonts w:cs="Arial"/>
                <w:sz w:val="14"/>
              </w:rPr>
              <w:t>4.30</w:t>
            </w:r>
          </w:p>
        </w:tc>
      </w:tr>
      <w:tr w:rsidR="008A7F03" w:rsidRPr="0030233E" w14:paraId="141ECE0E" w14:textId="77777777" w:rsidTr="00107EF1">
        <w:tc>
          <w:tcPr>
            <w:tcW w:w="2778" w:type="dxa"/>
            <w:shd w:val="clear" w:color="auto" w:fill="FFFFFF" w:themeFill="background1"/>
            <w:noWrap/>
            <w:hideMark/>
          </w:tcPr>
          <w:p w14:paraId="0795C630" w14:textId="77777777" w:rsidR="00EC0A98" w:rsidRPr="00107EF1" w:rsidRDefault="00EC0A98" w:rsidP="00AC1E70">
            <w:pPr>
              <w:pStyle w:val="TableTextLeft"/>
              <w:rPr>
                <w:rFonts w:cs="Arial"/>
                <w:sz w:val="14"/>
              </w:rPr>
            </w:pPr>
            <w:r w:rsidRPr="00107EF1">
              <w:rPr>
                <w:rFonts w:cs="Arial"/>
                <w:sz w:val="14"/>
              </w:rPr>
              <w:t>Paravaginal repair &amp; synthetic non-absorbable mesh</w:t>
            </w:r>
          </w:p>
        </w:tc>
        <w:tc>
          <w:tcPr>
            <w:tcW w:w="3544" w:type="dxa"/>
            <w:shd w:val="clear" w:color="auto" w:fill="FFFFFF" w:themeFill="background1"/>
            <w:noWrap/>
            <w:hideMark/>
          </w:tcPr>
          <w:p w14:paraId="17E0C9A0" w14:textId="77777777" w:rsidR="00EC0A98" w:rsidRPr="00107EF1" w:rsidRDefault="00EC0A98" w:rsidP="00AC1E70">
            <w:pPr>
              <w:pStyle w:val="TableTextLeft"/>
              <w:rPr>
                <w:rFonts w:cs="Arial"/>
                <w:sz w:val="14"/>
              </w:rPr>
            </w:pPr>
            <w:r w:rsidRPr="00107EF1">
              <w:rPr>
                <w:rFonts w:cs="Arial"/>
                <w:sz w:val="14"/>
              </w:rPr>
              <w:t>Paravaginal repair &amp; biological mesh</w:t>
            </w:r>
          </w:p>
        </w:tc>
        <w:tc>
          <w:tcPr>
            <w:tcW w:w="1134" w:type="dxa"/>
            <w:shd w:val="clear" w:color="auto" w:fill="FFFFFF" w:themeFill="background1"/>
            <w:noWrap/>
            <w:hideMark/>
          </w:tcPr>
          <w:p w14:paraId="25A3BCB8"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158B9E29"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283F5107"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201453FC" w14:textId="77777777" w:rsidR="00EC0A98" w:rsidRPr="00107EF1" w:rsidRDefault="00EC0A98" w:rsidP="00AC1E70">
            <w:pPr>
              <w:pStyle w:val="TableTextLeft"/>
              <w:rPr>
                <w:rFonts w:cs="Arial"/>
                <w:sz w:val="14"/>
              </w:rPr>
            </w:pPr>
            <w:r w:rsidRPr="00107EF1">
              <w:rPr>
                <w:rFonts w:cs="Arial"/>
                <w:sz w:val="14"/>
              </w:rPr>
              <w:t>1.23</w:t>
            </w:r>
          </w:p>
        </w:tc>
        <w:tc>
          <w:tcPr>
            <w:tcW w:w="709" w:type="dxa"/>
            <w:shd w:val="clear" w:color="auto" w:fill="FFFFFF" w:themeFill="background1"/>
            <w:noWrap/>
            <w:hideMark/>
          </w:tcPr>
          <w:p w14:paraId="46E6A73D" w14:textId="77777777" w:rsidR="00EC0A98" w:rsidRPr="00107EF1" w:rsidRDefault="00EC0A98" w:rsidP="00AC1E70">
            <w:pPr>
              <w:pStyle w:val="TableTextLeft"/>
              <w:rPr>
                <w:rFonts w:cs="Arial"/>
                <w:sz w:val="14"/>
              </w:rPr>
            </w:pPr>
            <w:r w:rsidRPr="00107EF1">
              <w:rPr>
                <w:rFonts w:cs="Arial"/>
                <w:sz w:val="14"/>
              </w:rPr>
              <w:t>-0.41</w:t>
            </w:r>
          </w:p>
        </w:tc>
        <w:tc>
          <w:tcPr>
            <w:tcW w:w="708" w:type="dxa"/>
            <w:shd w:val="clear" w:color="auto" w:fill="FFFFFF" w:themeFill="background1"/>
            <w:noWrap/>
            <w:hideMark/>
          </w:tcPr>
          <w:p w14:paraId="19AAADF2" w14:textId="77777777" w:rsidR="00EC0A98" w:rsidRPr="00107EF1" w:rsidRDefault="00EC0A98" w:rsidP="00AC1E70">
            <w:pPr>
              <w:pStyle w:val="TableTextLeft"/>
              <w:rPr>
                <w:rFonts w:cs="Arial"/>
                <w:sz w:val="14"/>
              </w:rPr>
            </w:pPr>
            <w:r w:rsidRPr="00107EF1">
              <w:rPr>
                <w:rFonts w:cs="Arial"/>
                <w:sz w:val="14"/>
              </w:rPr>
              <w:t>2.96</w:t>
            </w:r>
          </w:p>
        </w:tc>
        <w:tc>
          <w:tcPr>
            <w:tcW w:w="851" w:type="dxa"/>
            <w:shd w:val="clear" w:color="auto" w:fill="FFFFFF" w:themeFill="background1"/>
            <w:noWrap/>
            <w:hideMark/>
          </w:tcPr>
          <w:p w14:paraId="43DFEE23" w14:textId="77777777" w:rsidR="00EC0A98" w:rsidRPr="00107EF1" w:rsidRDefault="00EC0A98" w:rsidP="00AC1E70">
            <w:pPr>
              <w:pStyle w:val="TableTextLeft"/>
              <w:rPr>
                <w:rFonts w:cs="Arial"/>
                <w:sz w:val="14"/>
              </w:rPr>
            </w:pPr>
            <w:r w:rsidRPr="00107EF1">
              <w:rPr>
                <w:rFonts w:cs="Arial"/>
                <w:sz w:val="14"/>
              </w:rPr>
              <w:t>1.23</w:t>
            </w:r>
          </w:p>
        </w:tc>
        <w:tc>
          <w:tcPr>
            <w:tcW w:w="709" w:type="dxa"/>
            <w:shd w:val="clear" w:color="auto" w:fill="FFFFFF" w:themeFill="background1"/>
            <w:noWrap/>
            <w:hideMark/>
          </w:tcPr>
          <w:p w14:paraId="00BF8AA9" w14:textId="77777777" w:rsidR="00EC0A98" w:rsidRPr="00107EF1" w:rsidRDefault="00EC0A98" w:rsidP="00AC1E70">
            <w:pPr>
              <w:pStyle w:val="TableTextLeft"/>
              <w:rPr>
                <w:rFonts w:cs="Arial"/>
                <w:sz w:val="14"/>
              </w:rPr>
            </w:pPr>
            <w:r w:rsidRPr="00107EF1">
              <w:rPr>
                <w:rFonts w:cs="Arial"/>
                <w:sz w:val="14"/>
              </w:rPr>
              <w:t>-0.41</w:t>
            </w:r>
          </w:p>
        </w:tc>
        <w:tc>
          <w:tcPr>
            <w:tcW w:w="850" w:type="dxa"/>
            <w:shd w:val="clear" w:color="auto" w:fill="FFFFFF" w:themeFill="background1"/>
            <w:noWrap/>
            <w:hideMark/>
          </w:tcPr>
          <w:p w14:paraId="4F3735FB" w14:textId="77777777" w:rsidR="00EC0A98" w:rsidRPr="00107EF1" w:rsidRDefault="00EC0A98" w:rsidP="00AC1E70">
            <w:pPr>
              <w:pStyle w:val="TableTextLeft"/>
              <w:rPr>
                <w:rFonts w:cs="Arial"/>
                <w:sz w:val="14"/>
              </w:rPr>
            </w:pPr>
            <w:r w:rsidRPr="00107EF1">
              <w:rPr>
                <w:rFonts w:cs="Arial"/>
                <w:sz w:val="14"/>
              </w:rPr>
              <w:t>2.96</w:t>
            </w:r>
          </w:p>
        </w:tc>
      </w:tr>
      <w:tr w:rsidR="008A7F03" w:rsidRPr="0030233E" w14:paraId="1D78EB7C" w14:textId="77777777" w:rsidTr="00107EF1">
        <w:tc>
          <w:tcPr>
            <w:tcW w:w="2778" w:type="dxa"/>
            <w:shd w:val="clear" w:color="auto" w:fill="FFFFFF" w:themeFill="background1"/>
            <w:noWrap/>
            <w:hideMark/>
          </w:tcPr>
          <w:p w14:paraId="7CD3B54A" w14:textId="77777777" w:rsidR="00EC0A98" w:rsidRPr="00107EF1" w:rsidRDefault="00EC0A98" w:rsidP="00AC1E70">
            <w:pPr>
              <w:pStyle w:val="TableTextLeft"/>
              <w:rPr>
                <w:rFonts w:cs="Arial"/>
                <w:sz w:val="14"/>
              </w:rPr>
            </w:pPr>
            <w:r w:rsidRPr="00107EF1">
              <w:rPr>
                <w:rFonts w:cs="Arial"/>
                <w:sz w:val="14"/>
              </w:rPr>
              <w:t>Paravaginal defect repair (abdominal)</w:t>
            </w:r>
          </w:p>
        </w:tc>
        <w:tc>
          <w:tcPr>
            <w:tcW w:w="3544" w:type="dxa"/>
            <w:shd w:val="clear" w:color="auto" w:fill="FFFFFF" w:themeFill="background1"/>
            <w:noWrap/>
            <w:hideMark/>
          </w:tcPr>
          <w:p w14:paraId="60DEDFA7" w14:textId="77777777" w:rsidR="00EC0A98" w:rsidRPr="00107EF1" w:rsidRDefault="00EC0A98" w:rsidP="00AC1E70">
            <w:pPr>
              <w:pStyle w:val="TableTextLeft"/>
              <w:rPr>
                <w:rFonts w:cs="Arial"/>
                <w:sz w:val="14"/>
              </w:rPr>
            </w:pPr>
            <w:r w:rsidRPr="00107EF1">
              <w:rPr>
                <w:rFonts w:cs="Arial"/>
                <w:sz w:val="14"/>
              </w:rPr>
              <w:t>Paravaginal repair &amp; biological mesh</w:t>
            </w:r>
          </w:p>
        </w:tc>
        <w:tc>
          <w:tcPr>
            <w:tcW w:w="1134" w:type="dxa"/>
            <w:shd w:val="clear" w:color="auto" w:fill="FFFFFF" w:themeFill="background1"/>
            <w:noWrap/>
            <w:hideMark/>
          </w:tcPr>
          <w:p w14:paraId="6136E89A" w14:textId="77777777" w:rsidR="00EC0A98" w:rsidRPr="00107EF1" w:rsidRDefault="00EC0A98" w:rsidP="00AC1E70">
            <w:pPr>
              <w:pStyle w:val="TableTextLeft"/>
              <w:rPr>
                <w:rFonts w:cs="Arial"/>
                <w:sz w:val="14"/>
              </w:rPr>
            </w:pPr>
          </w:p>
        </w:tc>
        <w:tc>
          <w:tcPr>
            <w:tcW w:w="851" w:type="dxa"/>
            <w:shd w:val="clear" w:color="auto" w:fill="FFFFFF" w:themeFill="background1"/>
            <w:noWrap/>
            <w:hideMark/>
          </w:tcPr>
          <w:p w14:paraId="12863B1B" w14:textId="77777777" w:rsidR="00EC0A98" w:rsidRPr="00107EF1" w:rsidRDefault="00EC0A98" w:rsidP="00AC1E70">
            <w:pPr>
              <w:pStyle w:val="TableTextLeft"/>
              <w:rPr>
                <w:rFonts w:cs="Arial"/>
                <w:sz w:val="14"/>
              </w:rPr>
            </w:pPr>
          </w:p>
        </w:tc>
        <w:tc>
          <w:tcPr>
            <w:tcW w:w="992" w:type="dxa"/>
            <w:shd w:val="clear" w:color="auto" w:fill="FFFFFF" w:themeFill="background1"/>
            <w:noWrap/>
            <w:hideMark/>
          </w:tcPr>
          <w:p w14:paraId="42964882" w14:textId="77777777" w:rsidR="00EC0A98" w:rsidRPr="00107EF1" w:rsidRDefault="00EC0A98" w:rsidP="00AC1E70">
            <w:pPr>
              <w:pStyle w:val="TableTextLeft"/>
              <w:rPr>
                <w:rFonts w:cs="Arial"/>
                <w:sz w:val="14"/>
              </w:rPr>
            </w:pPr>
          </w:p>
        </w:tc>
        <w:tc>
          <w:tcPr>
            <w:tcW w:w="1134" w:type="dxa"/>
            <w:shd w:val="clear" w:color="auto" w:fill="FFFFFF" w:themeFill="background1"/>
            <w:noWrap/>
            <w:hideMark/>
          </w:tcPr>
          <w:p w14:paraId="1A688AEE" w14:textId="77777777" w:rsidR="00EC0A98" w:rsidRPr="00107EF1" w:rsidRDefault="00EC0A98" w:rsidP="00AC1E70">
            <w:pPr>
              <w:pStyle w:val="TableTextLeft"/>
              <w:rPr>
                <w:rFonts w:cs="Arial"/>
                <w:sz w:val="14"/>
              </w:rPr>
            </w:pPr>
            <w:r w:rsidRPr="00107EF1">
              <w:rPr>
                <w:rFonts w:cs="Arial"/>
                <w:sz w:val="14"/>
              </w:rPr>
              <w:t>-0.32</w:t>
            </w:r>
          </w:p>
        </w:tc>
        <w:tc>
          <w:tcPr>
            <w:tcW w:w="709" w:type="dxa"/>
            <w:shd w:val="clear" w:color="auto" w:fill="FFFFFF" w:themeFill="background1"/>
            <w:noWrap/>
            <w:hideMark/>
          </w:tcPr>
          <w:p w14:paraId="37A68EEC" w14:textId="77777777" w:rsidR="00EC0A98" w:rsidRPr="00107EF1" w:rsidRDefault="00EC0A98" w:rsidP="00AC1E70">
            <w:pPr>
              <w:pStyle w:val="TableTextLeft"/>
              <w:rPr>
                <w:rFonts w:cs="Arial"/>
                <w:sz w:val="14"/>
              </w:rPr>
            </w:pPr>
            <w:r w:rsidRPr="00107EF1">
              <w:rPr>
                <w:rFonts w:cs="Arial"/>
                <w:sz w:val="14"/>
              </w:rPr>
              <w:t>-2.94</w:t>
            </w:r>
          </w:p>
        </w:tc>
        <w:tc>
          <w:tcPr>
            <w:tcW w:w="708" w:type="dxa"/>
            <w:shd w:val="clear" w:color="auto" w:fill="FFFFFF" w:themeFill="background1"/>
            <w:noWrap/>
            <w:hideMark/>
          </w:tcPr>
          <w:p w14:paraId="0BC5D1FF" w14:textId="77777777" w:rsidR="00EC0A98" w:rsidRPr="00107EF1" w:rsidRDefault="00EC0A98" w:rsidP="00AC1E70">
            <w:pPr>
              <w:pStyle w:val="TableTextLeft"/>
              <w:rPr>
                <w:rFonts w:cs="Arial"/>
                <w:sz w:val="14"/>
              </w:rPr>
            </w:pPr>
            <w:r w:rsidRPr="00107EF1">
              <w:rPr>
                <w:rFonts w:cs="Arial"/>
                <w:sz w:val="14"/>
              </w:rPr>
              <w:t>2.28</w:t>
            </w:r>
          </w:p>
        </w:tc>
        <w:tc>
          <w:tcPr>
            <w:tcW w:w="851" w:type="dxa"/>
            <w:shd w:val="clear" w:color="auto" w:fill="FFFFFF" w:themeFill="background1"/>
            <w:noWrap/>
            <w:hideMark/>
          </w:tcPr>
          <w:p w14:paraId="3F15EA72" w14:textId="77777777" w:rsidR="00EC0A98" w:rsidRPr="00107EF1" w:rsidRDefault="00EC0A98" w:rsidP="00AC1E70">
            <w:pPr>
              <w:pStyle w:val="TableTextLeft"/>
              <w:rPr>
                <w:rFonts w:cs="Arial"/>
                <w:sz w:val="14"/>
              </w:rPr>
            </w:pPr>
            <w:r w:rsidRPr="00107EF1">
              <w:rPr>
                <w:rFonts w:cs="Arial"/>
                <w:sz w:val="14"/>
              </w:rPr>
              <w:t>-0.32</w:t>
            </w:r>
          </w:p>
        </w:tc>
        <w:tc>
          <w:tcPr>
            <w:tcW w:w="709" w:type="dxa"/>
            <w:shd w:val="clear" w:color="auto" w:fill="FFFFFF" w:themeFill="background1"/>
            <w:noWrap/>
            <w:hideMark/>
          </w:tcPr>
          <w:p w14:paraId="46CFE3D7" w14:textId="77777777" w:rsidR="00EC0A98" w:rsidRPr="00107EF1" w:rsidRDefault="00EC0A98" w:rsidP="00AC1E70">
            <w:pPr>
              <w:pStyle w:val="TableTextLeft"/>
              <w:rPr>
                <w:rFonts w:cs="Arial"/>
                <w:sz w:val="14"/>
              </w:rPr>
            </w:pPr>
            <w:r w:rsidRPr="00107EF1">
              <w:rPr>
                <w:rFonts w:cs="Arial"/>
                <w:sz w:val="14"/>
              </w:rPr>
              <w:t>-2.94</w:t>
            </w:r>
          </w:p>
        </w:tc>
        <w:tc>
          <w:tcPr>
            <w:tcW w:w="850" w:type="dxa"/>
            <w:shd w:val="clear" w:color="auto" w:fill="FFFFFF" w:themeFill="background1"/>
            <w:noWrap/>
            <w:hideMark/>
          </w:tcPr>
          <w:p w14:paraId="30649370" w14:textId="77777777" w:rsidR="00EC0A98" w:rsidRPr="00107EF1" w:rsidRDefault="00EC0A98" w:rsidP="00AC1E70">
            <w:pPr>
              <w:pStyle w:val="TableTextLeft"/>
              <w:rPr>
                <w:rFonts w:cs="Arial"/>
                <w:sz w:val="14"/>
              </w:rPr>
            </w:pPr>
            <w:r w:rsidRPr="00107EF1">
              <w:rPr>
                <w:rFonts w:cs="Arial"/>
                <w:sz w:val="14"/>
              </w:rPr>
              <w:t>2.28</w:t>
            </w:r>
          </w:p>
        </w:tc>
      </w:tr>
    </w:tbl>
    <w:p w14:paraId="42EEA593" w14:textId="77777777" w:rsidR="005A14A5" w:rsidRPr="00107EF1" w:rsidRDefault="005A14A5" w:rsidP="00EC0A98">
      <w:pPr>
        <w:spacing w:after="360"/>
        <w:rPr>
          <w:rFonts w:cs="Arial"/>
          <w:i/>
        </w:rPr>
        <w:sectPr w:rsidR="005A14A5" w:rsidRPr="00107EF1">
          <w:type w:val="nextColumn"/>
          <w:pgSz w:w="16838" w:h="11906" w:orient="landscape"/>
          <w:pgMar w:top="1418" w:right="851" w:bottom="1134" w:left="1985" w:header="708" w:footer="708" w:gutter="0"/>
          <w:cols w:space="720"/>
        </w:sectPr>
      </w:pPr>
      <w:r w:rsidRPr="00107EF1">
        <w:rPr>
          <w:rFonts w:cs="Arial"/>
          <w:i/>
          <w:vertAlign w:val="superscript"/>
        </w:rPr>
        <w:t>a</w:t>
      </w:r>
      <w:r w:rsidRPr="00107EF1">
        <w:rPr>
          <w:rFonts w:cs="Arial"/>
          <w:i/>
        </w:rPr>
        <w:t>Direct estimates presented when available</w:t>
      </w:r>
      <w:r w:rsidRPr="00107EF1">
        <w:rPr>
          <w:rFonts w:cs="Arial"/>
          <w:i/>
        </w:rPr>
        <w:br/>
      </w:r>
      <w:r w:rsidRPr="00107EF1">
        <w:rPr>
          <w:rFonts w:cs="Arial"/>
          <w:i/>
          <w:vertAlign w:val="superscript"/>
        </w:rPr>
        <w:t>b</w:t>
      </w:r>
      <w:r w:rsidRPr="00107EF1">
        <w:rPr>
          <w:rFonts w:cs="Arial"/>
          <w:i/>
        </w:rPr>
        <w:t>Indirect estimates obtained from node-splitting models when direct evidence is available, otherwise equal to NMA estimates</w:t>
      </w:r>
      <w:r w:rsidRPr="00107EF1">
        <w:rPr>
          <w:rFonts w:cs="Arial"/>
          <w:i/>
        </w:rPr>
        <w:br/>
      </w:r>
      <w:r w:rsidRPr="00107EF1">
        <w:rPr>
          <w:rFonts w:cs="Arial"/>
          <w:i/>
          <w:vertAlign w:val="superscript"/>
        </w:rPr>
        <w:t>c</w:t>
      </w:r>
      <w:r w:rsidRPr="00107EF1">
        <w:rPr>
          <w:rFonts w:cs="Arial"/>
          <w:i/>
        </w:rPr>
        <w:t>Network meta-analysis (NMA) estimates obtained from random effects model, assuming consistency</w:t>
      </w:r>
    </w:p>
    <w:p w14:paraId="31C52F82" w14:textId="34F76A07" w:rsidR="00320C08" w:rsidRPr="00107EF1" w:rsidRDefault="00320C08" w:rsidP="00320C08">
      <w:pPr>
        <w:pStyle w:val="Caption"/>
        <w:rPr>
          <w:rFonts w:asciiTheme="minorHAnsi" w:hAnsiTheme="minorHAnsi"/>
        </w:rPr>
      </w:pPr>
      <w:r w:rsidRPr="00107EF1">
        <w:rPr>
          <w:rFonts w:asciiTheme="minorHAnsi" w:hAnsiTheme="minorHAnsi"/>
        </w:rPr>
        <w:t xml:space="preserve">Table </w:t>
      </w:r>
      <w:r w:rsidR="004124AF" w:rsidRPr="00107EF1">
        <w:rPr>
          <w:rFonts w:asciiTheme="minorHAnsi" w:hAnsiTheme="minorHAnsi"/>
        </w:rPr>
        <w:t>A4</w:t>
      </w:r>
      <w:r w:rsidRPr="00107EF1">
        <w:rPr>
          <w:rFonts w:asciiTheme="minorHAnsi" w:hAnsiTheme="minorHAnsi"/>
        </w:rPr>
        <w:t xml:space="preserve">: Summary of </w:t>
      </w:r>
      <w:r w:rsidR="00142D0B" w:rsidRPr="00107EF1">
        <w:rPr>
          <w:rFonts w:asciiTheme="minorHAnsi" w:hAnsiTheme="minorHAnsi"/>
        </w:rPr>
        <w:t>sensitivity analysis</w:t>
      </w:r>
    </w:p>
    <w:tbl>
      <w:tblPr>
        <w:tblW w:w="8539" w:type="dxa"/>
        <w:tblInd w:w="108" w:type="dxa"/>
        <w:tblBorders>
          <w:top w:val="single" w:sz="12" w:space="0" w:color="000000" w:themeColor="text1"/>
          <w:bottom w:val="single" w:sz="12" w:space="0" w:color="000000" w:themeColor="text1"/>
        </w:tblBorders>
        <w:shd w:val="clear" w:color="auto" w:fill="FFFFFF" w:themeFill="background1"/>
        <w:tblLayout w:type="fixed"/>
        <w:tblLook w:val="04A0" w:firstRow="1" w:lastRow="0" w:firstColumn="1" w:lastColumn="0" w:noHBand="0" w:noVBand="1"/>
      </w:tblPr>
      <w:tblGrid>
        <w:gridCol w:w="3578"/>
        <w:gridCol w:w="992"/>
        <w:gridCol w:w="1276"/>
        <w:gridCol w:w="1276"/>
        <w:gridCol w:w="1417"/>
      </w:tblGrid>
      <w:tr w:rsidR="00320C08" w:rsidRPr="0030233E" w14:paraId="0C15B344" w14:textId="5519FFD1" w:rsidTr="00107EF1">
        <w:trPr>
          <w:tblHeader/>
        </w:trPr>
        <w:tc>
          <w:tcPr>
            <w:tcW w:w="3578" w:type="dxa"/>
            <w:vMerge w:val="restart"/>
            <w:tcBorders>
              <w:top w:val="single" w:sz="12" w:space="0" w:color="000000" w:themeColor="text1"/>
              <w:bottom w:val="nil"/>
            </w:tcBorders>
            <w:shd w:val="clear" w:color="auto" w:fill="FFFFFF" w:themeFill="background1"/>
            <w:vAlign w:val="bottom"/>
          </w:tcPr>
          <w:p w14:paraId="74BC4DC3" w14:textId="399FB3CF" w:rsidR="00320C08" w:rsidRPr="00107EF1" w:rsidRDefault="00320C08" w:rsidP="00142D0B">
            <w:pPr>
              <w:pStyle w:val="TableHeadingLeft"/>
              <w:rPr>
                <w:color w:val="000000"/>
                <w:sz w:val="22"/>
                <w:szCs w:val="22"/>
              </w:rPr>
            </w:pPr>
            <w:r w:rsidRPr="00107EF1">
              <w:rPr>
                <w:color w:val="000000"/>
                <w:sz w:val="22"/>
                <w:szCs w:val="22"/>
              </w:rPr>
              <w:t>Surgical approach</w:t>
            </w:r>
          </w:p>
        </w:tc>
        <w:tc>
          <w:tcPr>
            <w:tcW w:w="2268" w:type="dxa"/>
            <w:gridSpan w:val="2"/>
            <w:tcBorders>
              <w:top w:val="single" w:sz="12" w:space="0" w:color="000000" w:themeColor="text1"/>
              <w:bottom w:val="nil"/>
            </w:tcBorders>
            <w:shd w:val="clear" w:color="auto" w:fill="FFFFFF" w:themeFill="background1"/>
            <w:vAlign w:val="bottom"/>
          </w:tcPr>
          <w:p w14:paraId="7700333D" w14:textId="449225F5" w:rsidR="00320C08" w:rsidRPr="00107EF1" w:rsidRDefault="00320C08" w:rsidP="00142D0B">
            <w:pPr>
              <w:pStyle w:val="TableHeadingLeft"/>
              <w:rPr>
                <w:color w:val="000000"/>
                <w:sz w:val="22"/>
                <w:szCs w:val="22"/>
              </w:rPr>
            </w:pPr>
            <w:r w:rsidRPr="00107EF1">
              <w:rPr>
                <w:color w:val="000000"/>
                <w:sz w:val="22"/>
                <w:szCs w:val="22"/>
              </w:rPr>
              <w:t>Original random effects model</w:t>
            </w:r>
          </w:p>
        </w:tc>
        <w:tc>
          <w:tcPr>
            <w:tcW w:w="2693" w:type="dxa"/>
            <w:gridSpan w:val="2"/>
            <w:tcBorders>
              <w:top w:val="single" w:sz="12" w:space="0" w:color="000000" w:themeColor="text1"/>
              <w:bottom w:val="nil"/>
            </w:tcBorders>
            <w:shd w:val="clear" w:color="auto" w:fill="FFFFFF" w:themeFill="background1"/>
          </w:tcPr>
          <w:p w14:paraId="6177DE93" w14:textId="5EA99D26" w:rsidR="00320C08" w:rsidRPr="00107EF1" w:rsidRDefault="00320C08">
            <w:pPr>
              <w:pStyle w:val="TableHeadingLeft"/>
              <w:rPr>
                <w:color w:val="000000"/>
                <w:sz w:val="22"/>
                <w:szCs w:val="22"/>
              </w:rPr>
            </w:pPr>
            <w:r w:rsidRPr="00107EF1">
              <w:rPr>
                <w:color w:val="000000"/>
                <w:sz w:val="22"/>
                <w:szCs w:val="22"/>
              </w:rPr>
              <w:t>Random effects model excluding duplicate study (Delroy 2013)</w:t>
            </w:r>
          </w:p>
        </w:tc>
      </w:tr>
      <w:tr w:rsidR="00320C08" w:rsidRPr="0030233E" w14:paraId="00507A4F" w14:textId="4EA28B96" w:rsidTr="00107EF1">
        <w:trPr>
          <w:tblHeader/>
        </w:trPr>
        <w:tc>
          <w:tcPr>
            <w:tcW w:w="3578" w:type="dxa"/>
            <w:vMerge/>
            <w:tcBorders>
              <w:top w:val="nil"/>
              <w:bottom w:val="single" w:sz="4" w:space="0" w:color="000000" w:themeColor="text1"/>
            </w:tcBorders>
            <w:shd w:val="clear" w:color="auto" w:fill="FFFFFF" w:themeFill="background1"/>
            <w:vAlign w:val="bottom"/>
          </w:tcPr>
          <w:p w14:paraId="378AF811" w14:textId="77777777" w:rsidR="00320C08" w:rsidRPr="00107EF1" w:rsidRDefault="00320C08" w:rsidP="00320C08">
            <w:pPr>
              <w:pStyle w:val="TableHeadingLeft"/>
              <w:rPr>
                <w:color w:val="000000"/>
                <w:sz w:val="22"/>
                <w:szCs w:val="22"/>
              </w:rPr>
            </w:pPr>
          </w:p>
        </w:tc>
        <w:tc>
          <w:tcPr>
            <w:tcW w:w="992" w:type="dxa"/>
            <w:tcBorders>
              <w:top w:val="nil"/>
              <w:bottom w:val="single" w:sz="4" w:space="0" w:color="000000" w:themeColor="text1"/>
            </w:tcBorders>
            <w:shd w:val="clear" w:color="auto" w:fill="FFFFFF" w:themeFill="background1"/>
            <w:vAlign w:val="bottom"/>
          </w:tcPr>
          <w:p w14:paraId="695B7F23" w14:textId="77777777" w:rsidR="00320C08" w:rsidRPr="00107EF1" w:rsidRDefault="00320C08" w:rsidP="00320C08">
            <w:pPr>
              <w:pStyle w:val="TableHeadingLeft"/>
              <w:rPr>
                <w:color w:val="000000"/>
                <w:sz w:val="22"/>
                <w:szCs w:val="22"/>
              </w:rPr>
            </w:pPr>
            <w:r w:rsidRPr="00107EF1">
              <w:rPr>
                <w:color w:val="000000"/>
                <w:sz w:val="22"/>
                <w:szCs w:val="22"/>
              </w:rPr>
              <w:t>median</w:t>
            </w:r>
          </w:p>
        </w:tc>
        <w:tc>
          <w:tcPr>
            <w:tcW w:w="1276" w:type="dxa"/>
            <w:tcBorders>
              <w:top w:val="nil"/>
              <w:bottom w:val="single" w:sz="4" w:space="0" w:color="000000" w:themeColor="text1"/>
            </w:tcBorders>
            <w:shd w:val="clear" w:color="auto" w:fill="FFFFFF" w:themeFill="background1"/>
            <w:vAlign w:val="bottom"/>
          </w:tcPr>
          <w:p w14:paraId="76294F2F" w14:textId="77777777" w:rsidR="00320C08" w:rsidRPr="00107EF1" w:rsidRDefault="00320C08" w:rsidP="00320C08">
            <w:pPr>
              <w:pStyle w:val="TableHeadingLeft"/>
              <w:rPr>
                <w:color w:val="000000"/>
                <w:sz w:val="22"/>
                <w:szCs w:val="22"/>
              </w:rPr>
            </w:pPr>
            <w:r w:rsidRPr="00107EF1">
              <w:rPr>
                <w:color w:val="000000"/>
                <w:sz w:val="22"/>
                <w:szCs w:val="22"/>
              </w:rPr>
              <w:t>95% CrI</w:t>
            </w:r>
          </w:p>
        </w:tc>
        <w:tc>
          <w:tcPr>
            <w:tcW w:w="1276" w:type="dxa"/>
            <w:tcBorders>
              <w:top w:val="nil"/>
              <w:bottom w:val="single" w:sz="4" w:space="0" w:color="000000" w:themeColor="text1"/>
            </w:tcBorders>
            <w:shd w:val="clear" w:color="auto" w:fill="FFFFFF" w:themeFill="background1"/>
            <w:vAlign w:val="bottom"/>
          </w:tcPr>
          <w:p w14:paraId="1C5E0A22" w14:textId="7DC791B1" w:rsidR="00320C08" w:rsidRPr="00107EF1" w:rsidRDefault="00320C08" w:rsidP="00320C08">
            <w:pPr>
              <w:pStyle w:val="TableHeadingLeft"/>
              <w:rPr>
                <w:color w:val="000000"/>
                <w:sz w:val="22"/>
                <w:szCs w:val="22"/>
              </w:rPr>
            </w:pPr>
            <w:r w:rsidRPr="00107EF1">
              <w:rPr>
                <w:color w:val="000000"/>
                <w:sz w:val="22"/>
                <w:szCs w:val="22"/>
              </w:rPr>
              <w:t>median</w:t>
            </w:r>
          </w:p>
        </w:tc>
        <w:tc>
          <w:tcPr>
            <w:tcW w:w="1417" w:type="dxa"/>
            <w:tcBorders>
              <w:top w:val="nil"/>
              <w:bottom w:val="single" w:sz="4" w:space="0" w:color="000000" w:themeColor="text1"/>
            </w:tcBorders>
            <w:shd w:val="clear" w:color="auto" w:fill="FFFFFF" w:themeFill="background1"/>
            <w:vAlign w:val="bottom"/>
          </w:tcPr>
          <w:p w14:paraId="4CD1DFB2" w14:textId="6C2D397F" w:rsidR="00320C08" w:rsidRPr="00107EF1" w:rsidRDefault="00320C08" w:rsidP="00320C08">
            <w:pPr>
              <w:pStyle w:val="TableHeadingLeft"/>
              <w:rPr>
                <w:color w:val="000000"/>
                <w:sz w:val="22"/>
                <w:szCs w:val="22"/>
              </w:rPr>
            </w:pPr>
            <w:r w:rsidRPr="00107EF1">
              <w:rPr>
                <w:color w:val="000000"/>
                <w:sz w:val="22"/>
                <w:szCs w:val="22"/>
              </w:rPr>
              <w:t>95% CrI</w:t>
            </w:r>
          </w:p>
        </w:tc>
      </w:tr>
      <w:tr w:rsidR="00320C08" w:rsidRPr="0030233E" w14:paraId="0A581901" w14:textId="2A7F8037" w:rsidTr="00107EF1">
        <w:tc>
          <w:tcPr>
            <w:tcW w:w="3578" w:type="dxa"/>
            <w:tcBorders>
              <w:top w:val="single" w:sz="4" w:space="0" w:color="000000" w:themeColor="text1"/>
            </w:tcBorders>
            <w:shd w:val="clear" w:color="auto" w:fill="FFFFFF" w:themeFill="background1"/>
          </w:tcPr>
          <w:p w14:paraId="2A70D908" w14:textId="59D19718" w:rsidR="00320C08" w:rsidRPr="00107EF1" w:rsidRDefault="00320C08" w:rsidP="00320C08">
            <w:pPr>
              <w:pStyle w:val="TableTextLeft"/>
              <w:rPr>
                <w:sz w:val="22"/>
              </w:rPr>
            </w:pPr>
            <w:r w:rsidRPr="00107EF1">
              <w:rPr>
                <w:sz w:val="22"/>
              </w:rPr>
              <w:t>Paravaginal repair &amp; biological mesh</w:t>
            </w:r>
          </w:p>
        </w:tc>
        <w:tc>
          <w:tcPr>
            <w:tcW w:w="992" w:type="dxa"/>
            <w:tcBorders>
              <w:top w:val="single" w:sz="4" w:space="0" w:color="000000" w:themeColor="text1"/>
            </w:tcBorders>
            <w:shd w:val="clear" w:color="auto" w:fill="FFFFFF" w:themeFill="background1"/>
          </w:tcPr>
          <w:p w14:paraId="4642C174" w14:textId="60D385BC" w:rsidR="00320C08" w:rsidRPr="00107EF1" w:rsidRDefault="00320C08" w:rsidP="00320C08">
            <w:pPr>
              <w:pStyle w:val="TableTextLeft"/>
              <w:rPr>
                <w:sz w:val="22"/>
              </w:rPr>
            </w:pPr>
            <w:r w:rsidRPr="00107EF1">
              <w:rPr>
                <w:sz w:val="22"/>
              </w:rPr>
              <w:t>0.84</w:t>
            </w:r>
          </w:p>
        </w:tc>
        <w:tc>
          <w:tcPr>
            <w:tcW w:w="1276" w:type="dxa"/>
            <w:tcBorders>
              <w:top w:val="single" w:sz="4" w:space="0" w:color="000000" w:themeColor="text1"/>
            </w:tcBorders>
            <w:shd w:val="clear" w:color="auto" w:fill="FFFFFF" w:themeFill="background1"/>
          </w:tcPr>
          <w:p w14:paraId="0A045430" w14:textId="534A2981" w:rsidR="00320C08" w:rsidRPr="00107EF1" w:rsidRDefault="00320C08" w:rsidP="00320C08">
            <w:pPr>
              <w:pStyle w:val="TableTextLeft"/>
              <w:rPr>
                <w:sz w:val="22"/>
              </w:rPr>
            </w:pPr>
            <w:r w:rsidRPr="00107EF1">
              <w:rPr>
                <w:sz w:val="22"/>
              </w:rPr>
              <w:t>(0.18, 3.82)</w:t>
            </w:r>
          </w:p>
        </w:tc>
        <w:tc>
          <w:tcPr>
            <w:tcW w:w="1276" w:type="dxa"/>
            <w:tcBorders>
              <w:top w:val="single" w:sz="4" w:space="0" w:color="000000" w:themeColor="text1"/>
            </w:tcBorders>
            <w:shd w:val="clear" w:color="auto" w:fill="FFFFFF" w:themeFill="background1"/>
          </w:tcPr>
          <w:p w14:paraId="42BA391D" w14:textId="50ACBD3B" w:rsidR="00320C08" w:rsidRPr="00107EF1" w:rsidRDefault="00320C08">
            <w:pPr>
              <w:pStyle w:val="TableTextLeft"/>
              <w:rPr>
                <w:sz w:val="22"/>
              </w:rPr>
            </w:pPr>
            <w:r w:rsidRPr="00107EF1">
              <w:rPr>
                <w:sz w:val="22"/>
              </w:rPr>
              <w:t>0.84</w:t>
            </w:r>
          </w:p>
        </w:tc>
        <w:tc>
          <w:tcPr>
            <w:tcW w:w="1417" w:type="dxa"/>
            <w:tcBorders>
              <w:top w:val="single" w:sz="4" w:space="0" w:color="000000" w:themeColor="text1"/>
            </w:tcBorders>
            <w:shd w:val="clear" w:color="auto" w:fill="FFFFFF" w:themeFill="background1"/>
          </w:tcPr>
          <w:p w14:paraId="78667B92" w14:textId="243E51A1" w:rsidR="00320C08" w:rsidRPr="00107EF1" w:rsidRDefault="00320C08" w:rsidP="00320C08">
            <w:pPr>
              <w:pStyle w:val="TableTextLeft"/>
              <w:rPr>
                <w:sz w:val="22"/>
              </w:rPr>
            </w:pPr>
            <w:r w:rsidRPr="00107EF1">
              <w:rPr>
                <w:sz w:val="22"/>
              </w:rPr>
              <w:t>(0.18, 3.96)</w:t>
            </w:r>
          </w:p>
        </w:tc>
      </w:tr>
      <w:tr w:rsidR="00320C08" w:rsidRPr="0030233E" w14:paraId="2EE923B1" w14:textId="0E9F75B8" w:rsidTr="00107EF1">
        <w:tc>
          <w:tcPr>
            <w:tcW w:w="3578" w:type="dxa"/>
            <w:shd w:val="clear" w:color="auto" w:fill="FFFFFF" w:themeFill="background1"/>
          </w:tcPr>
          <w:p w14:paraId="70C3EF5C" w14:textId="50454841" w:rsidR="00320C08" w:rsidRPr="00107EF1" w:rsidRDefault="00320C08" w:rsidP="00320C08">
            <w:pPr>
              <w:pStyle w:val="TableTextLeft"/>
              <w:rPr>
                <w:sz w:val="22"/>
              </w:rPr>
            </w:pPr>
            <w:r w:rsidRPr="00107EF1">
              <w:rPr>
                <w:sz w:val="22"/>
              </w:rPr>
              <w:t>Paravaginal defect repair (abdominal)</w:t>
            </w:r>
          </w:p>
        </w:tc>
        <w:tc>
          <w:tcPr>
            <w:tcW w:w="992" w:type="dxa"/>
            <w:shd w:val="clear" w:color="auto" w:fill="FFFFFF" w:themeFill="background1"/>
          </w:tcPr>
          <w:p w14:paraId="27C29EE0" w14:textId="7E93F82C" w:rsidR="00320C08" w:rsidRPr="00107EF1" w:rsidRDefault="00320C08" w:rsidP="00320C08">
            <w:pPr>
              <w:pStyle w:val="TableTextLeft"/>
              <w:rPr>
                <w:sz w:val="22"/>
              </w:rPr>
            </w:pPr>
            <w:r w:rsidRPr="00107EF1">
              <w:rPr>
                <w:sz w:val="22"/>
              </w:rPr>
              <w:t>1.17</w:t>
            </w:r>
          </w:p>
        </w:tc>
        <w:tc>
          <w:tcPr>
            <w:tcW w:w="1276" w:type="dxa"/>
            <w:shd w:val="clear" w:color="auto" w:fill="FFFFFF" w:themeFill="background1"/>
          </w:tcPr>
          <w:p w14:paraId="7055B3FD" w14:textId="5F270B89" w:rsidR="00320C08" w:rsidRPr="00107EF1" w:rsidRDefault="00320C08" w:rsidP="00320C08">
            <w:pPr>
              <w:pStyle w:val="TableTextLeft"/>
              <w:rPr>
                <w:sz w:val="22"/>
              </w:rPr>
            </w:pPr>
            <w:r w:rsidRPr="00107EF1">
              <w:rPr>
                <w:sz w:val="22"/>
              </w:rPr>
              <w:t>(0.14, 9.80)</w:t>
            </w:r>
          </w:p>
        </w:tc>
        <w:tc>
          <w:tcPr>
            <w:tcW w:w="1276" w:type="dxa"/>
            <w:shd w:val="clear" w:color="auto" w:fill="FFFFFF" w:themeFill="background1"/>
          </w:tcPr>
          <w:p w14:paraId="6318364E" w14:textId="74EAC37B" w:rsidR="00320C08" w:rsidRPr="00107EF1" w:rsidRDefault="00320C08">
            <w:pPr>
              <w:pStyle w:val="TableTextLeft"/>
              <w:rPr>
                <w:sz w:val="22"/>
              </w:rPr>
            </w:pPr>
            <w:r w:rsidRPr="00107EF1">
              <w:rPr>
                <w:sz w:val="22"/>
              </w:rPr>
              <w:t>1.16</w:t>
            </w:r>
          </w:p>
        </w:tc>
        <w:tc>
          <w:tcPr>
            <w:tcW w:w="1417" w:type="dxa"/>
            <w:shd w:val="clear" w:color="auto" w:fill="FFFFFF" w:themeFill="background1"/>
          </w:tcPr>
          <w:p w14:paraId="1673DA0E" w14:textId="27DD2F94" w:rsidR="00320C08" w:rsidRPr="00107EF1" w:rsidRDefault="00320C08" w:rsidP="00320C08">
            <w:pPr>
              <w:pStyle w:val="TableTextLeft"/>
              <w:rPr>
                <w:sz w:val="22"/>
              </w:rPr>
            </w:pPr>
            <w:r w:rsidRPr="00107EF1">
              <w:rPr>
                <w:sz w:val="22"/>
              </w:rPr>
              <w:t>(0.13, 10.44)</w:t>
            </w:r>
          </w:p>
        </w:tc>
      </w:tr>
      <w:tr w:rsidR="00320C08" w:rsidRPr="0030233E" w14:paraId="26085391" w14:textId="75810620" w:rsidTr="00107EF1">
        <w:tc>
          <w:tcPr>
            <w:tcW w:w="3578" w:type="dxa"/>
            <w:shd w:val="clear" w:color="auto" w:fill="FFFFFF" w:themeFill="background1"/>
          </w:tcPr>
          <w:p w14:paraId="410B1B69" w14:textId="3036A33B" w:rsidR="00320C08" w:rsidRPr="00107EF1" w:rsidRDefault="00320C08" w:rsidP="00320C08">
            <w:pPr>
              <w:pStyle w:val="TableTextLeft"/>
              <w:rPr>
                <w:sz w:val="22"/>
              </w:rPr>
            </w:pPr>
            <w:r w:rsidRPr="00107EF1">
              <w:rPr>
                <w:sz w:val="22"/>
              </w:rPr>
              <w:t>Paravaginal repair &amp; synthetic non-absorbable mesh</w:t>
            </w:r>
          </w:p>
        </w:tc>
        <w:tc>
          <w:tcPr>
            <w:tcW w:w="992" w:type="dxa"/>
            <w:shd w:val="clear" w:color="auto" w:fill="FFFFFF" w:themeFill="background1"/>
          </w:tcPr>
          <w:p w14:paraId="62276A60" w14:textId="7EDD57A7" w:rsidR="00320C08" w:rsidRPr="00107EF1" w:rsidRDefault="00320C08" w:rsidP="00320C08">
            <w:pPr>
              <w:pStyle w:val="TableTextLeft"/>
              <w:rPr>
                <w:sz w:val="22"/>
              </w:rPr>
            </w:pPr>
            <w:r w:rsidRPr="00107EF1">
              <w:rPr>
                <w:sz w:val="22"/>
              </w:rPr>
              <w:t>0.25</w:t>
            </w:r>
          </w:p>
        </w:tc>
        <w:tc>
          <w:tcPr>
            <w:tcW w:w="1276" w:type="dxa"/>
            <w:shd w:val="clear" w:color="auto" w:fill="FFFFFF" w:themeFill="background1"/>
          </w:tcPr>
          <w:p w14:paraId="1D28DFE9" w14:textId="77F26028" w:rsidR="00320C08" w:rsidRPr="00107EF1" w:rsidRDefault="00320C08" w:rsidP="00320C08">
            <w:pPr>
              <w:pStyle w:val="TableTextLeft"/>
              <w:rPr>
                <w:sz w:val="22"/>
              </w:rPr>
            </w:pPr>
            <w:r w:rsidRPr="00107EF1">
              <w:rPr>
                <w:sz w:val="22"/>
              </w:rPr>
              <w:t>(0.04, 1.26)</w:t>
            </w:r>
          </w:p>
        </w:tc>
        <w:tc>
          <w:tcPr>
            <w:tcW w:w="1276" w:type="dxa"/>
            <w:shd w:val="clear" w:color="auto" w:fill="FFFFFF" w:themeFill="background1"/>
          </w:tcPr>
          <w:p w14:paraId="14845C88" w14:textId="616B1985" w:rsidR="00320C08" w:rsidRPr="00107EF1" w:rsidRDefault="00320C08">
            <w:pPr>
              <w:pStyle w:val="TableTextLeft"/>
              <w:rPr>
                <w:sz w:val="22"/>
              </w:rPr>
            </w:pPr>
            <w:r w:rsidRPr="00107EF1">
              <w:rPr>
                <w:sz w:val="22"/>
              </w:rPr>
              <w:t>0.24</w:t>
            </w:r>
          </w:p>
        </w:tc>
        <w:tc>
          <w:tcPr>
            <w:tcW w:w="1417" w:type="dxa"/>
            <w:shd w:val="clear" w:color="auto" w:fill="FFFFFF" w:themeFill="background1"/>
          </w:tcPr>
          <w:p w14:paraId="71D4FEEB" w14:textId="44C47BA3" w:rsidR="00320C08" w:rsidRPr="00107EF1" w:rsidRDefault="00320C08" w:rsidP="00320C08">
            <w:pPr>
              <w:pStyle w:val="TableTextLeft"/>
              <w:rPr>
                <w:sz w:val="22"/>
              </w:rPr>
            </w:pPr>
            <w:r w:rsidRPr="00107EF1">
              <w:rPr>
                <w:sz w:val="22"/>
              </w:rPr>
              <w:t>(0.04, 1.30)</w:t>
            </w:r>
          </w:p>
        </w:tc>
      </w:tr>
      <w:tr w:rsidR="00320C08" w:rsidRPr="0030233E" w14:paraId="78A9D7FB" w14:textId="134482F9" w:rsidTr="00107EF1">
        <w:tc>
          <w:tcPr>
            <w:tcW w:w="3578" w:type="dxa"/>
            <w:shd w:val="clear" w:color="auto" w:fill="FFFFFF" w:themeFill="background1"/>
          </w:tcPr>
          <w:p w14:paraId="287ABB71" w14:textId="74768566" w:rsidR="00320C08" w:rsidRPr="00107EF1" w:rsidRDefault="00320C08" w:rsidP="00320C08">
            <w:pPr>
              <w:pStyle w:val="TableTextLeft"/>
              <w:rPr>
                <w:sz w:val="22"/>
              </w:rPr>
            </w:pPr>
            <w:r w:rsidRPr="00107EF1">
              <w:rPr>
                <w:sz w:val="22"/>
              </w:rPr>
              <w:t>AC &amp; synthetic absorbable mesh</w:t>
            </w:r>
          </w:p>
        </w:tc>
        <w:tc>
          <w:tcPr>
            <w:tcW w:w="992" w:type="dxa"/>
            <w:shd w:val="clear" w:color="auto" w:fill="FFFFFF" w:themeFill="background1"/>
          </w:tcPr>
          <w:p w14:paraId="0775A8C2" w14:textId="07D03D40" w:rsidR="00320C08" w:rsidRPr="00107EF1" w:rsidRDefault="00320C08" w:rsidP="00320C08">
            <w:pPr>
              <w:pStyle w:val="TableTextLeft"/>
              <w:rPr>
                <w:sz w:val="22"/>
              </w:rPr>
            </w:pPr>
            <w:r w:rsidRPr="00107EF1">
              <w:rPr>
                <w:sz w:val="22"/>
              </w:rPr>
              <w:t>0.89</w:t>
            </w:r>
          </w:p>
        </w:tc>
        <w:tc>
          <w:tcPr>
            <w:tcW w:w="1276" w:type="dxa"/>
            <w:shd w:val="clear" w:color="auto" w:fill="FFFFFF" w:themeFill="background1"/>
          </w:tcPr>
          <w:p w14:paraId="47D7D1A0" w14:textId="285FD31F" w:rsidR="00320C08" w:rsidRPr="00107EF1" w:rsidRDefault="00320C08" w:rsidP="00320C08">
            <w:pPr>
              <w:pStyle w:val="TableTextLeft"/>
              <w:rPr>
                <w:sz w:val="22"/>
              </w:rPr>
            </w:pPr>
            <w:r w:rsidRPr="00107EF1">
              <w:rPr>
                <w:sz w:val="22"/>
              </w:rPr>
              <w:t>(0.22, 3.52)</w:t>
            </w:r>
          </w:p>
        </w:tc>
        <w:tc>
          <w:tcPr>
            <w:tcW w:w="1276" w:type="dxa"/>
            <w:shd w:val="clear" w:color="auto" w:fill="FFFFFF" w:themeFill="background1"/>
          </w:tcPr>
          <w:p w14:paraId="5A5049C0" w14:textId="2647F6CC" w:rsidR="00320C08" w:rsidRPr="00107EF1" w:rsidRDefault="00320C08">
            <w:pPr>
              <w:pStyle w:val="TableTextLeft"/>
              <w:rPr>
                <w:sz w:val="22"/>
              </w:rPr>
            </w:pPr>
            <w:r w:rsidRPr="00107EF1">
              <w:rPr>
                <w:sz w:val="22"/>
              </w:rPr>
              <w:t>0.89</w:t>
            </w:r>
          </w:p>
        </w:tc>
        <w:tc>
          <w:tcPr>
            <w:tcW w:w="1417" w:type="dxa"/>
            <w:shd w:val="clear" w:color="auto" w:fill="FFFFFF" w:themeFill="background1"/>
          </w:tcPr>
          <w:p w14:paraId="466138D6" w14:textId="6E4E067A" w:rsidR="00320C08" w:rsidRPr="00107EF1" w:rsidRDefault="00320C08" w:rsidP="00320C08">
            <w:pPr>
              <w:pStyle w:val="TableTextLeft"/>
              <w:rPr>
                <w:sz w:val="22"/>
              </w:rPr>
            </w:pPr>
            <w:r w:rsidRPr="00107EF1">
              <w:rPr>
                <w:sz w:val="22"/>
              </w:rPr>
              <w:t>(0.21, 3.72)</w:t>
            </w:r>
          </w:p>
        </w:tc>
      </w:tr>
      <w:tr w:rsidR="00320C08" w:rsidRPr="0030233E" w14:paraId="638C8711" w14:textId="1ACE544B" w:rsidTr="00107EF1">
        <w:tc>
          <w:tcPr>
            <w:tcW w:w="3578" w:type="dxa"/>
            <w:shd w:val="clear" w:color="auto" w:fill="FFFFFF" w:themeFill="background1"/>
          </w:tcPr>
          <w:p w14:paraId="26CF9E50" w14:textId="476DED4D" w:rsidR="00320C08" w:rsidRPr="00107EF1" w:rsidRDefault="00320C08" w:rsidP="00320C08">
            <w:pPr>
              <w:pStyle w:val="TableTextLeft"/>
              <w:rPr>
                <w:sz w:val="22"/>
              </w:rPr>
            </w:pPr>
            <w:r w:rsidRPr="00107EF1">
              <w:rPr>
                <w:sz w:val="22"/>
              </w:rPr>
              <w:t>AC &amp; synthetic partially absorbable mesh</w:t>
            </w:r>
          </w:p>
        </w:tc>
        <w:tc>
          <w:tcPr>
            <w:tcW w:w="992" w:type="dxa"/>
            <w:shd w:val="clear" w:color="auto" w:fill="FFFFFF" w:themeFill="background1"/>
          </w:tcPr>
          <w:p w14:paraId="05F92CB9" w14:textId="26D17532" w:rsidR="00320C08" w:rsidRPr="00107EF1" w:rsidRDefault="00320C08" w:rsidP="00320C08">
            <w:pPr>
              <w:pStyle w:val="TableTextLeft"/>
              <w:rPr>
                <w:sz w:val="22"/>
              </w:rPr>
            </w:pPr>
            <w:r w:rsidRPr="00107EF1">
              <w:rPr>
                <w:sz w:val="22"/>
              </w:rPr>
              <w:t>0.27</w:t>
            </w:r>
          </w:p>
        </w:tc>
        <w:tc>
          <w:tcPr>
            <w:tcW w:w="1276" w:type="dxa"/>
            <w:shd w:val="clear" w:color="auto" w:fill="FFFFFF" w:themeFill="background1"/>
          </w:tcPr>
          <w:p w14:paraId="43355786" w14:textId="7F331803" w:rsidR="00320C08" w:rsidRPr="00107EF1" w:rsidRDefault="00320C08" w:rsidP="00320C08">
            <w:pPr>
              <w:pStyle w:val="TableTextLeft"/>
              <w:rPr>
                <w:sz w:val="22"/>
              </w:rPr>
            </w:pPr>
            <w:r w:rsidRPr="00107EF1">
              <w:rPr>
                <w:sz w:val="22"/>
              </w:rPr>
              <w:t>(0.11, 0.62)</w:t>
            </w:r>
          </w:p>
        </w:tc>
        <w:tc>
          <w:tcPr>
            <w:tcW w:w="1276" w:type="dxa"/>
            <w:shd w:val="clear" w:color="auto" w:fill="FFFFFF" w:themeFill="background1"/>
          </w:tcPr>
          <w:p w14:paraId="4F206BA0" w14:textId="7D5C5B67" w:rsidR="00320C08" w:rsidRPr="00107EF1" w:rsidRDefault="00320C08">
            <w:pPr>
              <w:pStyle w:val="TableTextLeft"/>
              <w:rPr>
                <w:sz w:val="22"/>
              </w:rPr>
            </w:pPr>
            <w:r w:rsidRPr="00107EF1">
              <w:rPr>
                <w:sz w:val="22"/>
              </w:rPr>
              <w:t>0.27</w:t>
            </w:r>
          </w:p>
        </w:tc>
        <w:tc>
          <w:tcPr>
            <w:tcW w:w="1417" w:type="dxa"/>
            <w:shd w:val="clear" w:color="auto" w:fill="FFFFFF" w:themeFill="background1"/>
          </w:tcPr>
          <w:p w14:paraId="78847FF5" w14:textId="555C7430" w:rsidR="00320C08" w:rsidRPr="00107EF1" w:rsidRDefault="00320C08" w:rsidP="00320C08">
            <w:pPr>
              <w:pStyle w:val="TableTextLeft"/>
              <w:rPr>
                <w:sz w:val="22"/>
              </w:rPr>
            </w:pPr>
            <w:r w:rsidRPr="00107EF1">
              <w:rPr>
                <w:sz w:val="22"/>
              </w:rPr>
              <w:t>(0.11, 0.63)</w:t>
            </w:r>
          </w:p>
        </w:tc>
      </w:tr>
      <w:tr w:rsidR="00320C08" w:rsidRPr="0030233E" w14:paraId="47E803FD" w14:textId="0E2DDB7C" w:rsidTr="00107EF1">
        <w:tc>
          <w:tcPr>
            <w:tcW w:w="3578" w:type="dxa"/>
            <w:shd w:val="clear" w:color="auto" w:fill="FFFFFF" w:themeFill="background1"/>
          </w:tcPr>
          <w:p w14:paraId="21268972" w14:textId="137CD05E" w:rsidR="00320C08" w:rsidRPr="00107EF1" w:rsidRDefault="00320C08" w:rsidP="00320C08">
            <w:pPr>
              <w:pStyle w:val="TableTextLeft"/>
              <w:rPr>
                <w:b/>
                <w:sz w:val="22"/>
              </w:rPr>
            </w:pPr>
            <w:r w:rsidRPr="00107EF1">
              <w:rPr>
                <w:sz w:val="22"/>
              </w:rPr>
              <w:t>AC &amp; biological mesh*</w:t>
            </w:r>
          </w:p>
        </w:tc>
        <w:tc>
          <w:tcPr>
            <w:tcW w:w="992" w:type="dxa"/>
            <w:shd w:val="clear" w:color="auto" w:fill="FFFFFF" w:themeFill="background1"/>
          </w:tcPr>
          <w:p w14:paraId="5E738DF7" w14:textId="5EA1B52E" w:rsidR="00320C08" w:rsidRPr="00107EF1" w:rsidRDefault="00320C08" w:rsidP="00320C08">
            <w:pPr>
              <w:pStyle w:val="TableTextLeft"/>
              <w:rPr>
                <w:b/>
                <w:sz w:val="22"/>
              </w:rPr>
            </w:pPr>
            <w:r w:rsidRPr="00107EF1">
              <w:rPr>
                <w:sz w:val="22"/>
              </w:rPr>
              <w:t>0.44</w:t>
            </w:r>
          </w:p>
        </w:tc>
        <w:tc>
          <w:tcPr>
            <w:tcW w:w="1276" w:type="dxa"/>
            <w:shd w:val="clear" w:color="auto" w:fill="FFFFFF" w:themeFill="background1"/>
          </w:tcPr>
          <w:p w14:paraId="121A1560" w14:textId="662D1D6E" w:rsidR="00320C08" w:rsidRPr="00107EF1" w:rsidRDefault="00320C08" w:rsidP="00320C08">
            <w:pPr>
              <w:pStyle w:val="TableTextLeft"/>
              <w:rPr>
                <w:b/>
                <w:sz w:val="22"/>
              </w:rPr>
            </w:pPr>
            <w:r w:rsidRPr="00107EF1">
              <w:rPr>
                <w:sz w:val="22"/>
              </w:rPr>
              <w:t>(0.26, 0.73)</w:t>
            </w:r>
          </w:p>
        </w:tc>
        <w:tc>
          <w:tcPr>
            <w:tcW w:w="1276" w:type="dxa"/>
            <w:shd w:val="clear" w:color="auto" w:fill="FFFFFF" w:themeFill="background1"/>
          </w:tcPr>
          <w:p w14:paraId="570C14B9" w14:textId="2DC08777" w:rsidR="00320C08" w:rsidRPr="00107EF1" w:rsidRDefault="00320C08">
            <w:pPr>
              <w:pStyle w:val="TableTextLeft"/>
              <w:rPr>
                <w:sz w:val="22"/>
              </w:rPr>
            </w:pPr>
            <w:r w:rsidRPr="00107EF1">
              <w:rPr>
                <w:sz w:val="22"/>
              </w:rPr>
              <w:t>0.44</w:t>
            </w:r>
          </w:p>
        </w:tc>
        <w:tc>
          <w:tcPr>
            <w:tcW w:w="1417" w:type="dxa"/>
            <w:shd w:val="clear" w:color="auto" w:fill="FFFFFF" w:themeFill="background1"/>
          </w:tcPr>
          <w:p w14:paraId="1049D2BB" w14:textId="30A3E794" w:rsidR="00320C08" w:rsidRPr="00107EF1" w:rsidRDefault="00320C08" w:rsidP="00320C08">
            <w:pPr>
              <w:pStyle w:val="TableTextLeft"/>
              <w:rPr>
                <w:sz w:val="22"/>
              </w:rPr>
            </w:pPr>
            <w:r w:rsidRPr="00107EF1">
              <w:rPr>
                <w:sz w:val="22"/>
              </w:rPr>
              <w:t>(0.25, 0.74)</w:t>
            </w:r>
          </w:p>
        </w:tc>
      </w:tr>
      <w:tr w:rsidR="00320C08" w:rsidRPr="0030233E" w14:paraId="56C5E06D" w14:textId="7B2609A0" w:rsidTr="00107EF1">
        <w:tc>
          <w:tcPr>
            <w:tcW w:w="3578" w:type="dxa"/>
            <w:shd w:val="clear" w:color="auto" w:fill="FFFFFF" w:themeFill="background1"/>
          </w:tcPr>
          <w:p w14:paraId="75D4F238" w14:textId="36526131" w:rsidR="00320C08" w:rsidRPr="00107EF1" w:rsidRDefault="00320C08" w:rsidP="00320C08">
            <w:pPr>
              <w:pStyle w:val="TableTextLeft"/>
              <w:rPr>
                <w:b/>
                <w:sz w:val="22"/>
              </w:rPr>
            </w:pPr>
            <w:r w:rsidRPr="00107EF1">
              <w:rPr>
                <w:sz w:val="22"/>
              </w:rPr>
              <w:t>AC &amp; synthetic non-absorbable mesh*</w:t>
            </w:r>
          </w:p>
        </w:tc>
        <w:tc>
          <w:tcPr>
            <w:tcW w:w="992" w:type="dxa"/>
            <w:shd w:val="clear" w:color="auto" w:fill="FFFFFF" w:themeFill="background1"/>
          </w:tcPr>
          <w:p w14:paraId="055D37C6" w14:textId="1E7283D9" w:rsidR="00320C08" w:rsidRPr="00107EF1" w:rsidRDefault="00320C08" w:rsidP="00320C08">
            <w:pPr>
              <w:pStyle w:val="TableTextLeft"/>
              <w:rPr>
                <w:b/>
                <w:sz w:val="22"/>
              </w:rPr>
            </w:pPr>
            <w:r w:rsidRPr="00107EF1">
              <w:rPr>
                <w:sz w:val="22"/>
              </w:rPr>
              <w:t>0.38</w:t>
            </w:r>
          </w:p>
        </w:tc>
        <w:tc>
          <w:tcPr>
            <w:tcW w:w="1276" w:type="dxa"/>
            <w:shd w:val="clear" w:color="auto" w:fill="FFFFFF" w:themeFill="background1"/>
          </w:tcPr>
          <w:p w14:paraId="643149EB" w14:textId="6BCEE5FE" w:rsidR="00320C08" w:rsidRPr="00107EF1" w:rsidRDefault="00320C08" w:rsidP="00320C08">
            <w:pPr>
              <w:pStyle w:val="TableTextLeft"/>
              <w:rPr>
                <w:b/>
                <w:sz w:val="22"/>
              </w:rPr>
            </w:pPr>
            <w:r w:rsidRPr="00107EF1">
              <w:rPr>
                <w:sz w:val="22"/>
              </w:rPr>
              <w:t>(0.24, 0.59)</w:t>
            </w:r>
          </w:p>
        </w:tc>
        <w:tc>
          <w:tcPr>
            <w:tcW w:w="1276" w:type="dxa"/>
            <w:shd w:val="clear" w:color="auto" w:fill="FFFFFF" w:themeFill="background1"/>
          </w:tcPr>
          <w:p w14:paraId="30F71557" w14:textId="61502A81" w:rsidR="00320C08" w:rsidRPr="00107EF1" w:rsidRDefault="00320C08">
            <w:pPr>
              <w:pStyle w:val="TableTextLeft"/>
              <w:rPr>
                <w:sz w:val="22"/>
              </w:rPr>
            </w:pPr>
            <w:r w:rsidRPr="00107EF1">
              <w:rPr>
                <w:sz w:val="22"/>
              </w:rPr>
              <w:t>0.39</w:t>
            </w:r>
          </w:p>
        </w:tc>
        <w:tc>
          <w:tcPr>
            <w:tcW w:w="1417" w:type="dxa"/>
            <w:shd w:val="clear" w:color="auto" w:fill="FFFFFF" w:themeFill="background1"/>
          </w:tcPr>
          <w:p w14:paraId="7D4C3A14" w14:textId="1649D357" w:rsidR="00320C08" w:rsidRPr="00107EF1" w:rsidRDefault="00320C08" w:rsidP="00320C08">
            <w:pPr>
              <w:pStyle w:val="TableTextLeft"/>
              <w:rPr>
                <w:sz w:val="22"/>
              </w:rPr>
            </w:pPr>
            <w:r w:rsidRPr="00107EF1">
              <w:rPr>
                <w:sz w:val="22"/>
              </w:rPr>
              <w:t>(0.23, 0.62)</w:t>
            </w:r>
          </w:p>
        </w:tc>
      </w:tr>
      <w:tr w:rsidR="00320C08" w:rsidRPr="0030233E" w14:paraId="14B7FEC2" w14:textId="705D1450" w:rsidTr="00107EF1">
        <w:tc>
          <w:tcPr>
            <w:tcW w:w="3578" w:type="dxa"/>
            <w:shd w:val="clear" w:color="auto" w:fill="FFFFFF" w:themeFill="background1"/>
          </w:tcPr>
          <w:p w14:paraId="05CF6198" w14:textId="116773BD" w:rsidR="00320C08" w:rsidRPr="00107EF1" w:rsidRDefault="00320C08" w:rsidP="00320C08">
            <w:pPr>
              <w:pStyle w:val="TableTextLeft"/>
              <w:rPr>
                <w:b/>
                <w:sz w:val="22"/>
              </w:rPr>
            </w:pPr>
            <w:r w:rsidRPr="00107EF1">
              <w:rPr>
                <w:sz w:val="22"/>
              </w:rPr>
              <w:t>Paravaginal repair &amp; biological mesh*</w:t>
            </w:r>
          </w:p>
        </w:tc>
        <w:tc>
          <w:tcPr>
            <w:tcW w:w="992" w:type="dxa"/>
            <w:shd w:val="clear" w:color="auto" w:fill="FFFFFF" w:themeFill="background1"/>
          </w:tcPr>
          <w:p w14:paraId="7FDFAF13" w14:textId="62DCFFB2" w:rsidR="00320C08" w:rsidRPr="00107EF1" w:rsidRDefault="00320C08" w:rsidP="00320C08">
            <w:pPr>
              <w:pStyle w:val="TableTextLeft"/>
              <w:rPr>
                <w:b/>
                <w:sz w:val="22"/>
              </w:rPr>
            </w:pPr>
            <w:r w:rsidRPr="00107EF1">
              <w:rPr>
                <w:sz w:val="22"/>
              </w:rPr>
              <w:t>0.84</w:t>
            </w:r>
          </w:p>
        </w:tc>
        <w:tc>
          <w:tcPr>
            <w:tcW w:w="1276" w:type="dxa"/>
            <w:shd w:val="clear" w:color="auto" w:fill="FFFFFF" w:themeFill="background1"/>
          </w:tcPr>
          <w:p w14:paraId="434C6835" w14:textId="7B5A23BA" w:rsidR="00320C08" w:rsidRPr="00107EF1" w:rsidRDefault="00320C08" w:rsidP="00320C08">
            <w:pPr>
              <w:pStyle w:val="TableTextLeft"/>
              <w:rPr>
                <w:b/>
                <w:sz w:val="22"/>
              </w:rPr>
            </w:pPr>
            <w:r w:rsidRPr="00107EF1">
              <w:rPr>
                <w:sz w:val="22"/>
              </w:rPr>
              <w:t>(0.18, 3.82)</w:t>
            </w:r>
          </w:p>
        </w:tc>
        <w:tc>
          <w:tcPr>
            <w:tcW w:w="1276" w:type="dxa"/>
            <w:shd w:val="clear" w:color="auto" w:fill="FFFFFF" w:themeFill="background1"/>
          </w:tcPr>
          <w:p w14:paraId="4EEC46CC" w14:textId="38AEDB0C" w:rsidR="00320C08" w:rsidRPr="00107EF1" w:rsidRDefault="00320C08">
            <w:pPr>
              <w:pStyle w:val="TableTextLeft"/>
              <w:rPr>
                <w:sz w:val="22"/>
              </w:rPr>
            </w:pPr>
            <w:r w:rsidRPr="00107EF1">
              <w:rPr>
                <w:sz w:val="22"/>
              </w:rPr>
              <w:t>0.84</w:t>
            </w:r>
          </w:p>
        </w:tc>
        <w:tc>
          <w:tcPr>
            <w:tcW w:w="1417" w:type="dxa"/>
            <w:shd w:val="clear" w:color="auto" w:fill="FFFFFF" w:themeFill="background1"/>
          </w:tcPr>
          <w:p w14:paraId="3DE1356D" w14:textId="41B3023F" w:rsidR="00320C08" w:rsidRPr="00107EF1" w:rsidRDefault="00320C08" w:rsidP="00320C08">
            <w:pPr>
              <w:pStyle w:val="TableTextLeft"/>
              <w:rPr>
                <w:sz w:val="22"/>
              </w:rPr>
            </w:pPr>
            <w:r w:rsidRPr="00107EF1">
              <w:rPr>
                <w:sz w:val="22"/>
              </w:rPr>
              <w:t>(0.18, 3.96)</w:t>
            </w:r>
          </w:p>
        </w:tc>
      </w:tr>
    </w:tbl>
    <w:p w14:paraId="48CFD275" w14:textId="7BB4FD31" w:rsidR="00320C08" w:rsidRPr="00107EF1" w:rsidRDefault="00320C08" w:rsidP="004124AF">
      <w:pPr>
        <w:rPr>
          <w:sz w:val="32"/>
        </w:rPr>
      </w:pPr>
      <w:r w:rsidRPr="00107EF1">
        <w:rPr>
          <w:rFonts w:cs="Arial"/>
          <w:i/>
        </w:rPr>
        <w:t xml:space="preserve">*Surgical treatments compared in </w:t>
      </w:r>
      <w:r w:rsidR="00142D0B" w:rsidRPr="00107EF1">
        <w:rPr>
          <w:rFonts w:cs="Arial"/>
          <w:i/>
        </w:rPr>
        <w:t xml:space="preserve">the </w:t>
      </w:r>
      <w:r w:rsidRPr="00107EF1">
        <w:rPr>
          <w:rFonts w:cs="Arial"/>
          <w:i/>
        </w:rPr>
        <w:t>cost-effectiveness analysis</w:t>
      </w:r>
    </w:p>
    <w:p w14:paraId="29009B4E" w14:textId="77777777" w:rsidR="00320C08" w:rsidRPr="004124AF" w:rsidRDefault="00320C08" w:rsidP="004124AF"/>
    <w:p w14:paraId="26CC5B91" w14:textId="77777777" w:rsidR="00320C08" w:rsidRDefault="00320C08">
      <w:pPr>
        <w:rPr>
          <w:rFonts w:ascii="Arial" w:eastAsiaTheme="majorEastAsia" w:hAnsi="Arial" w:cs="Arial"/>
          <w:b/>
          <w:sz w:val="24"/>
          <w:szCs w:val="24"/>
        </w:rPr>
      </w:pPr>
      <w:r>
        <w:rPr>
          <w:rFonts w:ascii="Arial" w:hAnsi="Arial" w:cs="Arial"/>
          <w:b/>
        </w:rPr>
        <w:br w:type="page"/>
      </w:r>
    </w:p>
    <w:p w14:paraId="20E439AF" w14:textId="21D9422C" w:rsidR="00BB3847" w:rsidRDefault="00BB3847" w:rsidP="00BB3847">
      <w:pPr>
        <w:pStyle w:val="Heading3"/>
        <w:rPr>
          <w:rFonts w:ascii="Arial" w:hAnsi="Arial" w:cs="Arial"/>
          <w:b/>
          <w:color w:val="auto"/>
        </w:rPr>
      </w:pPr>
      <w:r w:rsidRPr="00BB3847">
        <w:rPr>
          <w:rFonts w:ascii="Arial" w:hAnsi="Arial" w:cs="Arial"/>
          <w:b/>
          <w:color w:val="auto"/>
        </w:rPr>
        <w:t>References</w:t>
      </w:r>
    </w:p>
    <w:p w14:paraId="192448CE" w14:textId="77777777" w:rsidR="00BB3847" w:rsidRPr="00E45CE9" w:rsidRDefault="00BB3847" w:rsidP="00BB3847">
      <w:pPr>
        <w:pStyle w:val="ListParagraph"/>
        <w:numPr>
          <w:ilvl w:val="0"/>
          <w:numId w:val="4"/>
        </w:numPr>
        <w:rPr>
          <w:rFonts w:ascii="Arial" w:hAnsi="Arial" w:cs="Arial"/>
        </w:rPr>
      </w:pPr>
      <w:r w:rsidRPr="00E45CE9">
        <w:rPr>
          <w:rFonts w:ascii="Arial" w:hAnsi="Arial" w:cs="Arial"/>
        </w:rPr>
        <w:t>Dias S, Sutton AJ, Ades AE, Welton NJ. Evidence synthesis for decision making 2: a generalized linear modeling framework for pairwise and network meta-analysis of randomized controlled trials. Med Decis Making. 2013;33(5):607-17.</w:t>
      </w:r>
    </w:p>
    <w:p w14:paraId="6DA96C71" w14:textId="77777777" w:rsidR="00BB3847" w:rsidRPr="00E45CE9" w:rsidRDefault="00BB3847" w:rsidP="00BB3847">
      <w:pPr>
        <w:pStyle w:val="ListParagraph"/>
        <w:numPr>
          <w:ilvl w:val="0"/>
          <w:numId w:val="4"/>
        </w:numPr>
        <w:rPr>
          <w:rFonts w:ascii="Arial" w:hAnsi="Arial" w:cs="Arial"/>
        </w:rPr>
      </w:pPr>
      <w:r w:rsidRPr="00E45CE9">
        <w:rPr>
          <w:rFonts w:ascii="Arial" w:hAnsi="Arial" w:cs="Arial"/>
        </w:rPr>
        <w:t xml:space="preserve">Brooks SP, Gelman A. General methods for monitoring convergence of iterative simulations. </w:t>
      </w:r>
      <w:r w:rsidRPr="00E45CE9">
        <w:rPr>
          <w:rFonts w:ascii="Arial" w:hAnsi="Arial" w:cs="Arial"/>
          <w:i/>
        </w:rPr>
        <w:t>Journal of computational and graphical statistics</w:t>
      </w:r>
      <w:r w:rsidRPr="00E45CE9">
        <w:rPr>
          <w:rFonts w:ascii="Arial" w:hAnsi="Arial" w:cs="Arial"/>
        </w:rPr>
        <w:t>. 1998;7:434-55.</w:t>
      </w:r>
    </w:p>
    <w:p w14:paraId="6DBF6A28" w14:textId="5F6C399D" w:rsidR="00BB3847" w:rsidRPr="00E45CE9" w:rsidRDefault="00BB3847" w:rsidP="00BB3847">
      <w:pPr>
        <w:pStyle w:val="ListParagraph"/>
        <w:numPr>
          <w:ilvl w:val="0"/>
          <w:numId w:val="4"/>
        </w:numPr>
        <w:rPr>
          <w:rFonts w:ascii="Arial" w:hAnsi="Arial" w:cs="Arial"/>
        </w:rPr>
      </w:pPr>
      <w:r w:rsidRPr="00E45CE9">
        <w:rPr>
          <w:rFonts w:ascii="Arial" w:hAnsi="Arial" w:cs="Arial"/>
        </w:rPr>
        <w:t xml:space="preserve">Gelman A, Rubin DB. Inference from iterative simulation using multiple sequences. </w:t>
      </w:r>
      <w:r w:rsidRPr="00E45CE9">
        <w:rPr>
          <w:rFonts w:ascii="Arial" w:hAnsi="Arial" w:cs="Arial"/>
          <w:i/>
        </w:rPr>
        <w:t>Statistical science</w:t>
      </w:r>
      <w:r w:rsidRPr="00E45CE9">
        <w:rPr>
          <w:rFonts w:ascii="Arial" w:hAnsi="Arial" w:cs="Arial"/>
        </w:rPr>
        <w:t>. 1992;7:457-72.</w:t>
      </w:r>
    </w:p>
    <w:p w14:paraId="73E2D0AC" w14:textId="2BC52C7B" w:rsidR="00BB3847" w:rsidRPr="00E45CE9" w:rsidRDefault="00BB3847" w:rsidP="00BB3847">
      <w:pPr>
        <w:pStyle w:val="ListParagraph"/>
        <w:numPr>
          <w:ilvl w:val="0"/>
          <w:numId w:val="4"/>
        </w:numPr>
        <w:rPr>
          <w:rFonts w:ascii="Arial" w:hAnsi="Arial" w:cs="Arial"/>
        </w:rPr>
      </w:pPr>
      <w:r w:rsidRPr="00E45CE9">
        <w:rPr>
          <w:rFonts w:ascii="Arial" w:hAnsi="Arial" w:cs="Arial"/>
        </w:rPr>
        <w:t>Dempster AP. The direct use of likelihood for significance testing. Statistics and Computing. 1997;7:247-52.</w:t>
      </w:r>
    </w:p>
    <w:p w14:paraId="03078DC7" w14:textId="53D6AF2F" w:rsidR="00E45CE9" w:rsidRPr="00E45CE9" w:rsidRDefault="00E45CE9" w:rsidP="00BB3847">
      <w:pPr>
        <w:pStyle w:val="ListParagraph"/>
        <w:numPr>
          <w:ilvl w:val="0"/>
          <w:numId w:val="4"/>
        </w:numPr>
        <w:rPr>
          <w:rFonts w:ascii="Arial" w:hAnsi="Arial" w:cs="Arial"/>
        </w:rPr>
      </w:pPr>
      <w:r w:rsidRPr="00E45CE9">
        <w:rPr>
          <w:rFonts w:ascii="Arial" w:hAnsi="Arial" w:cs="Arial"/>
        </w:rPr>
        <w:t xml:space="preserve">Spiegelhalter DJ, Best NG, Carlin BP, Van Der Linde A. Bayesian measures of model complexity and fit. </w:t>
      </w:r>
      <w:r w:rsidRPr="00E45CE9">
        <w:rPr>
          <w:rFonts w:ascii="Arial" w:hAnsi="Arial" w:cs="Arial"/>
          <w:i/>
        </w:rPr>
        <w:t>Journal of the Royal Statistical Society: Series B (Statistical Methodology)</w:t>
      </w:r>
      <w:r w:rsidRPr="00E45CE9">
        <w:rPr>
          <w:rFonts w:ascii="Arial" w:hAnsi="Arial" w:cs="Arial"/>
        </w:rPr>
        <w:t>. 2002;64:583-639.</w:t>
      </w:r>
    </w:p>
    <w:p w14:paraId="612ADFA3" w14:textId="44D25AD6" w:rsidR="00E45CE9" w:rsidRPr="00E45CE9" w:rsidRDefault="00E45CE9" w:rsidP="00BB3847">
      <w:pPr>
        <w:pStyle w:val="ListParagraph"/>
        <w:numPr>
          <w:ilvl w:val="0"/>
          <w:numId w:val="4"/>
        </w:numPr>
        <w:rPr>
          <w:rFonts w:ascii="Arial" w:hAnsi="Arial" w:cs="Arial"/>
        </w:rPr>
      </w:pPr>
      <w:r w:rsidRPr="00E45CE9">
        <w:rPr>
          <w:rFonts w:ascii="Arial" w:hAnsi="Arial" w:cs="Arial"/>
          <w:noProof/>
          <w:lang w:val="en-US"/>
        </w:rPr>
        <w:t xml:space="preserve">Mavridis D, Giannatsi M, Cipriani A, Salanti G. A primer on network meta-analysis with emphasis on mental health. </w:t>
      </w:r>
      <w:r w:rsidRPr="00E45CE9">
        <w:rPr>
          <w:rFonts w:ascii="Arial" w:hAnsi="Arial" w:cs="Arial"/>
          <w:i/>
          <w:noProof/>
          <w:lang w:val="en-US"/>
        </w:rPr>
        <w:t>Evidence-based mental health</w:t>
      </w:r>
      <w:r w:rsidRPr="00E45CE9">
        <w:rPr>
          <w:rFonts w:ascii="Arial" w:hAnsi="Arial" w:cs="Arial"/>
          <w:noProof/>
          <w:lang w:val="en-US"/>
        </w:rPr>
        <w:t>. 2015;18(2):40-6.</w:t>
      </w:r>
    </w:p>
    <w:p w14:paraId="5C31B801" w14:textId="7A6CD5F4" w:rsidR="00E45CE9" w:rsidRPr="00E45CE9" w:rsidRDefault="00E45CE9" w:rsidP="00BB3847">
      <w:pPr>
        <w:pStyle w:val="ListParagraph"/>
        <w:numPr>
          <w:ilvl w:val="0"/>
          <w:numId w:val="4"/>
        </w:numPr>
        <w:rPr>
          <w:rFonts w:ascii="Arial" w:hAnsi="Arial" w:cs="Arial"/>
        </w:rPr>
      </w:pPr>
      <w:r w:rsidRPr="00E45CE9">
        <w:rPr>
          <w:rFonts w:ascii="Arial" w:hAnsi="Arial" w:cs="Arial"/>
        </w:rPr>
        <w:t>Dias S, Welton NJ, Sutton AJ, Caldwell DM, Lu G, Ades AE. Evidence synthesis for decision making 4: inconsistency in networks of evidence based on randomized controlled trials. Medical Decision Making. 2013;33(5):641-56.</w:t>
      </w:r>
    </w:p>
    <w:p w14:paraId="4A3F2C43" w14:textId="7491E39F" w:rsidR="00E45CE9" w:rsidRPr="00E45CE9" w:rsidRDefault="00E45CE9" w:rsidP="00BB3847">
      <w:pPr>
        <w:pStyle w:val="ListParagraph"/>
        <w:numPr>
          <w:ilvl w:val="0"/>
          <w:numId w:val="4"/>
        </w:numPr>
        <w:rPr>
          <w:rFonts w:ascii="Arial" w:hAnsi="Arial" w:cs="Arial"/>
        </w:rPr>
      </w:pPr>
      <w:r w:rsidRPr="00E45CE9">
        <w:rPr>
          <w:rFonts w:ascii="Arial" w:hAnsi="Arial" w:cs="Arial"/>
        </w:rPr>
        <w:t xml:space="preserve">van Valkenhoef G, Dias S, Ades AE, Welton NJ. Automated generation of node-splitting models for assessment of inconsistency in network meta-analysis. </w:t>
      </w:r>
      <w:r w:rsidRPr="00E45CE9">
        <w:rPr>
          <w:rFonts w:ascii="Arial" w:hAnsi="Arial" w:cs="Arial"/>
          <w:i/>
        </w:rPr>
        <w:t>Res Synth Methods</w:t>
      </w:r>
      <w:r w:rsidRPr="00E45CE9">
        <w:rPr>
          <w:rFonts w:ascii="Arial" w:hAnsi="Arial" w:cs="Arial"/>
        </w:rPr>
        <w:t>. 2016;7(1):80-93.</w:t>
      </w:r>
    </w:p>
    <w:p w14:paraId="78AE4D49" w14:textId="51D7D3D8" w:rsidR="00E45CE9" w:rsidRPr="00E45CE9" w:rsidRDefault="00E45CE9" w:rsidP="00BB3847">
      <w:pPr>
        <w:pStyle w:val="ListParagraph"/>
        <w:numPr>
          <w:ilvl w:val="0"/>
          <w:numId w:val="4"/>
        </w:numPr>
        <w:rPr>
          <w:rFonts w:ascii="Arial" w:hAnsi="Arial" w:cs="Arial"/>
        </w:rPr>
      </w:pPr>
      <w:r w:rsidRPr="00E45CE9">
        <w:rPr>
          <w:rFonts w:ascii="Arial" w:hAnsi="Arial" w:cs="Arial"/>
        </w:rPr>
        <w:t xml:space="preserve">Dias S, Welton NJ, Caldwell DM, Ades AE. Checking consistency in mixed treatment comparison meta-analysis. </w:t>
      </w:r>
      <w:r w:rsidRPr="00E45CE9">
        <w:rPr>
          <w:rFonts w:ascii="Arial" w:hAnsi="Arial" w:cs="Arial"/>
          <w:i/>
        </w:rPr>
        <w:t>Stat Med</w:t>
      </w:r>
      <w:r w:rsidRPr="00E45CE9">
        <w:rPr>
          <w:rFonts w:ascii="Arial" w:hAnsi="Arial" w:cs="Arial"/>
        </w:rPr>
        <w:t>. 2010;29(7-8):932-44.</w:t>
      </w:r>
    </w:p>
    <w:p w14:paraId="6E85B095" w14:textId="77777777" w:rsidR="00BB3847" w:rsidRDefault="00BB3847" w:rsidP="00BB3847"/>
    <w:p w14:paraId="5FFE92C2" w14:textId="77777777" w:rsidR="00E45CE9" w:rsidRDefault="00E45CE9">
      <w:pPr>
        <w:rPr>
          <w:rFonts w:ascii="Arial" w:eastAsiaTheme="majorEastAsia" w:hAnsi="Arial" w:cs="Arial"/>
          <w:b/>
        </w:rPr>
      </w:pPr>
      <w:r>
        <w:rPr>
          <w:rFonts w:ascii="Arial" w:hAnsi="Arial" w:cs="Arial"/>
          <w:b/>
        </w:rPr>
        <w:br w:type="page"/>
      </w:r>
    </w:p>
    <w:p w14:paraId="5852D4B6" w14:textId="7168E3F8" w:rsidR="008C047C" w:rsidRPr="00E95AC0" w:rsidRDefault="008C047C" w:rsidP="008C047C">
      <w:pPr>
        <w:pStyle w:val="Heading2"/>
        <w:spacing w:before="240" w:after="240" w:line="480" w:lineRule="auto"/>
        <w:rPr>
          <w:rFonts w:ascii="Arial" w:hAnsi="Arial" w:cs="Arial"/>
          <w:b/>
          <w:color w:val="auto"/>
          <w:sz w:val="22"/>
          <w:szCs w:val="22"/>
        </w:rPr>
      </w:pPr>
      <w:r>
        <w:rPr>
          <w:rFonts w:ascii="Arial" w:hAnsi="Arial" w:cs="Arial"/>
          <w:b/>
          <w:color w:val="auto"/>
          <w:sz w:val="22"/>
          <w:szCs w:val="22"/>
        </w:rPr>
        <w:t xml:space="preserve">Appendix S3: </w:t>
      </w:r>
      <w:r w:rsidRPr="00E95AC0">
        <w:rPr>
          <w:rFonts w:ascii="Arial" w:hAnsi="Arial" w:cs="Arial"/>
          <w:b/>
          <w:color w:val="auto"/>
          <w:sz w:val="22"/>
          <w:szCs w:val="22"/>
        </w:rPr>
        <w:t>Description of Markov model for comparison of different surgical procedures for women with anterior POP.</w:t>
      </w:r>
    </w:p>
    <w:p w14:paraId="7CB741ED" w14:textId="7F4A80EA" w:rsidR="008C047C" w:rsidRDefault="008C047C" w:rsidP="008C047C">
      <w:pPr>
        <w:spacing w:before="240" w:after="240" w:line="480" w:lineRule="auto"/>
        <w:rPr>
          <w:rFonts w:ascii="Arial" w:hAnsi="Arial" w:cs="Arial"/>
        </w:rPr>
      </w:pPr>
      <w:r w:rsidRPr="0059504B">
        <w:rPr>
          <w:rFonts w:ascii="Arial" w:hAnsi="Arial" w:cs="Arial"/>
        </w:rPr>
        <w:t xml:space="preserve">We developed a de novo Markov model to estimate the </w:t>
      </w:r>
      <w:r>
        <w:rPr>
          <w:rFonts w:ascii="Arial" w:hAnsi="Arial" w:cs="Arial"/>
        </w:rPr>
        <w:t>cost-effectiveness of surgical procedures</w:t>
      </w:r>
      <w:r w:rsidRPr="0059504B">
        <w:rPr>
          <w:rFonts w:ascii="Arial" w:hAnsi="Arial" w:cs="Arial"/>
        </w:rPr>
        <w:t xml:space="preserve"> over 15 years using the data obtained from the NMA. </w:t>
      </w:r>
      <w:r>
        <w:rPr>
          <w:rFonts w:ascii="Arial" w:hAnsi="Arial" w:cs="Arial"/>
        </w:rPr>
        <w:t>The model</w:t>
      </w:r>
      <w:r w:rsidRPr="0059504B">
        <w:rPr>
          <w:rFonts w:ascii="Arial" w:hAnsi="Arial" w:cs="Arial"/>
        </w:rPr>
        <w:t xml:space="preserve"> was run in yearly cycles and included the following health states: ‘well’ (that is, successfully managed POP), ‘failure/recurrence’, and ‘complications’. </w:t>
      </w:r>
      <w:r>
        <w:rPr>
          <w:rFonts w:ascii="Arial" w:hAnsi="Arial" w:cs="Arial"/>
        </w:rPr>
        <w:t xml:space="preserve">(See Figure </w:t>
      </w:r>
      <w:r w:rsidR="002719EF">
        <w:rPr>
          <w:rFonts w:ascii="Arial" w:hAnsi="Arial" w:cs="Arial"/>
        </w:rPr>
        <w:t>A3</w:t>
      </w:r>
      <w:r>
        <w:rPr>
          <w:rFonts w:ascii="Arial" w:hAnsi="Arial" w:cs="Arial"/>
        </w:rPr>
        <w:t>).</w:t>
      </w:r>
    </w:p>
    <w:p w14:paraId="1D690BF3" w14:textId="60B9A8CE" w:rsidR="008C047C" w:rsidRDefault="008C047C" w:rsidP="008C047C">
      <w:pPr>
        <w:spacing w:before="120" w:after="120" w:line="480" w:lineRule="auto"/>
        <w:rPr>
          <w:rFonts w:ascii="Arial" w:hAnsi="Arial" w:cs="Arial"/>
        </w:rPr>
      </w:pPr>
      <w:r w:rsidRPr="0059504B">
        <w:rPr>
          <w:rFonts w:ascii="Arial" w:hAnsi="Arial" w:cs="Arial"/>
        </w:rPr>
        <w:t xml:space="preserve">Within each year, women could remain in the same state or move from one state to another. The model considered only one further recurrence following the primary repair given that very few women have more than </w:t>
      </w:r>
      <w:r>
        <w:rPr>
          <w:rFonts w:ascii="Arial" w:hAnsi="Arial" w:cs="Arial"/>
        </w:rPr>
        <w:t>two</w:t>
      </w:r>
      <w:r w:rsidRPr="0059504B">
        <w:rPr>
          <w:rFonts w:ascii="Arial" w:hAnsi="Arial" w:cs="Arial"/>
        </w:rPr>
        <w:t xml:space="preserve"> repairs</w:t>
      </w:r>
      <w:r>
        <w:rPr>
          <w:rFonts w:ascii="Arial" w:hAnsi="Arial" w:cs="Arial"/>
        </w:rPr>
        <w:t>.</w:t>
      </w:r>
      <w:r w:rsidR="00E45CE9" w:rsidRPr="00E45CE9">
        <w:rPr>
          <w:rFonts w:ascii="Arial" w:hAnsi="Arial" w:cs="Arial"/>
          <w:vertAlign w:val="superscript"/>
        </w:rPr>
        <w:t>1</w:t>
      </w:r>
    </w:p>
    <w:p w14:paraId="61FC1DA7" w14:textId="77777777" w:rsidR="008C047C" w:rsidRPr="0059504B" w:rsidRDefault="008C047C" w:rsidP="008C047C">
      <w:pPr>
        <w:spacing w:before="120" w:after="120" w:line="480" w:lineRule="auto"/>
        <w:rPr>
          <w:rFonts w:ascii="Arial" w:hAnsi="Arial" w:cs="Arial"/>
        </w:rPr>
      </w:pPr>
      <w:r w:rsidRPr="0059504B">
        <w:rPr>
          <w:rFonts w:ascii="Arial" w:hAnsi="Arial" w:cs="Arial"/>
        </w:rPr>
        <w:t>In the model after their initial surgical treatment, women then move into one of the health states. They may</w:t>
      </w:r>
      <w:r>
        <w:rPr>
          <w:rFonts w:ascii="Arial" w:hAnsi="Arial" w:cs="Arial"/>
        </w:rPr>
        <w:t xml:space="preserve"> enter the ‘well’ health state </w:t>
      </w:r>
      <w:r w:rsidRPr="0059504B">
        <w:rPr>
          <w:rFonts w:ascii="Arial" w:hAnsi="Arial" w:cs="Arial"/>
        </w:rPr>
        <w:t>defined as women who are not experiencing complications or recurrence. Women might stay in the ‘well’ stat</w:t>
      </w:r>
      <w:r>
        <w:rPr>
          <w:rFonts w:ascii="Arial" w:hAnsi="Arial" w:cs="Arial"/>
        </w:rPr>
        <w:t>e for the duration of the model.</w:t>
      </w:r>
      <w:r w:rsidRPr="0059504B">
        <w:rPr>
          <w:rFonts w:ascii="Arial" w:hAnsi="Arial" w:cs="Arial"/>
        </w:rPr>
        <w:t xml:space="preserve"> </w:t>
      </w:r>
      <w:r>
        <w:rPr>
          <w:rFonts w:ascii="Arial" w:hAnsi="Arial" w:cs="Arial"/>
        </w:rPr>
        <w:t>H</w:t>
      </w:r>
      <w:r w:rsidRPr="0059504B">
        <w:rPr>
          <w:rFonts w:ascii="Arial" w:hAnsi="Arial" w:cs="Arial"/>
        </w:rPr>
        <w:t>owever, at the end of each yearly cycle women may also transition from ‘well’ state if they experience recurrence or complications.</w:t>
      </w:r>
    </w:p>
    <w:p w14:paraId="200A683C" w14:textId="6142106F" w:rsidR="008C047C" w:rsidRPr="0059504B" w:rsidRDefault="008C047C" w:rsidP="008C047C">
      <w:pPr>
        <w:spacing w:before="120" w:after="120" w:line="480" w:lineRule="auto"/>
        <w:rPr>
          <w:rFonts w:ascii="Arial" w:hAnsi="Arial" w:cs="Arial"/>
        </w:rPr>
      </w:pPr>
      <w:r w:rsidRPr="0059504B">
        <w:rPr>
          <w:rFonts w:ascii="Arial" w:hAnsi="Arial" w:cs="Arial"/>
        </w:rPr>
        <w:t xml:space="preserve">Women </w:t>
      </w:r>
      <w:r>
        <w:rPr>
          <w:rFonts w:ascii="Arial" w:hAnsi="Arial" w:cs="Arial"/>
        </w:rPr>
        <w:t xml:space="preserve">who </w:t>
      </w:r>
      <w:r w:rsidRPr="0059504B">
        <w:rPr>
          <w:rFonts w:ascii="Arial" w:hAnsi="Arial" w:cs="Arial"/>
        </w:rPr>
        <w:t xml:space="preserve">experience a recurrence </w:t>
      </w:r>
      <w:r>
        <w:rPr>
          <w:rFonts w:ascii="Arial" w:hAnsi="Arial" w:cs="Arial"/>
        </w:rPr>
        <w:t xml:space="preserve">and </w:t>
      </w:r>
      <w:r w:rsidRPr="0059504B">
        <w:rPr>
          <w:rFonts w:ascii="Arial" w:hAnsi="Arial" w:cs="Arial"/>
        </w:rPr>
        <w:t>require further repeat POP surgery</w:t>
      </w:r>
      <w:r>
        <w:rPr>
          <w:rFonts w:ascii="Arial" w:hAnsi="Arial" w:cs="Arial"/>
        </w:rPr>
        <w:t xml:space="preserve"> </w:t>
      </w:r>
      <w:r w:rsidRPr="0059504B">
        <w:rPr>
          <w:rFonts w:ascii="Arial" w:hAnsi="Arial" w:cs="Arial"/>
        </w:rPr>
        <w:t xml:space="preserve">entered a tunnel health state for the duration of </w:t>
      </w:r>
      <w:r>
        <w:rPr>
          <w:rFonts w:ascii="Arial" w:hAnsi="Arial" w:cs="Arial"/>
        </w:rPr>
        <w:t>three</w:t>
      </w:r>
      <w:r w:rsidRPr="0059504B">
        <w:rPr>
          <w:rFonts w:ascii="Arial" w:hAnsi="Arial" w:cs="Arial"/>
        </w:rPr>
        <w:t xml:space="preserve"> years </w:t>
      </w:r>
      <w:r>
        <w:rPr>
          <w:rFonts w:ascii="Arial" w:hAnsi="Arial" w:cs="Arial"/>
        </w:rPr>
        <w:t>to account for the time between the initial and repeat POP repair.</w:t>
      </w:r>
      <w:r w:rsidR="00E45CE9" w:rsidRPr="00E45CE9">
        <w:rPr>
          <w:rFonts w:ascii="Arial" w:hAnsi="Arial" w:cs="Arial"/>
          <w:vertAlign w:val="superscript"/>
        </w:rPr>
        <w:t>2</w:t>
      </w:r>
      <w:r w:rsidRPr="0059504B">
        <w:rPr>
          <w:rFonts w:ascii="Arial" w:hAnsi="Arial" w:cs="Arial"/>
        </w:rPr>
        <w:t xml:space="preserve"> During the time between the initial and subsequent repair</w:t>
      </w:r>
      <w:r>
        <w:rPr>
          <w:rFonts w:ascii="Arial" w:hAnsi="Arial" w:cs="Arial"/>
        </w:rPr>
        <w:t xml:space="preserve"> women received </w:t>
      </w:r>
      <w:r w:rsidRPr="0059504B">
        <w:rPr>
          <w:rFonts w:ascii="Arial" w:hAnsi="Arial" w:cs="Arial"/>
        </w:rPr>
        <w:t>conservative management</w:t>
      </w:r>
      <w:r>
        <w:rPr>
          <w:rFonts w:ascii="Arial" w:hAnsi="Arial" w:cs="Arial"/>
        </w:rPr>
        <w:t>. Following the secondary repair women</w:t>
      </w:r>
      <w:r w:rsidRPr="0059504B">
        <w:rPr>
          <w:rFonts w:ascii="Arial" w:hAnsi="Arial" w:cs="Arial"/>
        </w:rPr>
        <w:t xml:space="preserve"> go through a similar model process as those following </w:t>
      </w:r>
      <w:r>
        <w:rPr>
          <w:rFonts w:ascii="Arial" w:hAnsi="Arial" w:cs="Arial"/>
        </w:rPr>
        <w:t xml:space="preserve">primary </w:t>
      </w:r>
      <w:r w:rsidRPr="0059504B">
        <w:rPr>
          <w:rFonts w:ascii="Arial" w:hAnsi="Arial" w:cs="Arial"/>
        </w:rPr>
        <w:t>repair.</w:t>
      </w:r>
    </w:p>
    <w:p w14:paraId="4A4D9419" w14:textId="77777777" w:rsidR="008C047C" w:rsidRPr="0059504B" w:rsidRDefault="008C047C" w:rsidP="008C047C">
      <w:pPr>
        <w:spacing w:before="120" w:after="120" w:line="480" w:lineRule="auto"/>
        <w:rPr>
          <w:rFonts w:ascii="Arial" w:hAnsi="Arial" w:cs="Arial"/>
        </w:rPr>
      </w:pPr>
      <w:r>
        <w:rPr>
          <w:rFonts w:ascii="Arial" w:hAnsi="Arial" w:cs="Arial"/>
        </w:rPr>
        <w:t xml:space="preserve">Women who </w:t>
      </w:r>
      <w:r w:rsidRPr="0059504B">
        <w:rPr>
          <w:rFonts w:ascii="Arial" w:hAnsi="Arial" w:cs="Arial"/>
        </w:rPr>
        <w:t>suffer a recurrence and require only conservative management</w:t>
      </w:r>
      <w:r>
        <w:rPr>
          <w:rFonts w:ascii="Arial" w:hAnsi="Arial" w:cs="Arial"/>
        </w:rPr>
        <w:t xml:space="preserve"> </w:t>
      </w:r>
      <w:r w:rsidRPr="0059504B">
        <w:rPr>
          <w:rFonts w:ascii="Arial" w:hAnsi="Arial" w:cs="Arial"/>
        </w:rPr>
        <w:t xml:space="preserve">stay in </w:t>
      </w:r>
      <w:r>
        <w:rPr>
          <w:rFonts w:ascii="Arial" w:hAnsi="Arial" w:cs="Arial"/>
        </w:rPr>
        <w:t>this recurrence health state for the duration of the model.</w:t>
      </w:r>
      <w:r w:rsidRPr="0059504B">
        <w:rPr>
          <w:rFonts w:ascii="Arial" w:hAnsi="Arial" w:cs="Arial"/>
        </w:rPr>
        <w:t xml:space="preserve"> </w:t>
      </w:r>
      <w:r>
        <w:rPr>
          <w:rFonts w:ascii="Arial" w:hAnsi="Arial" w:cs="Arial"/>
        </w:rPr>
        <w:t>H</w:t>
      </w:r>
      <w:r w:rsidRPr="0059504B">
        <w:rPr>
          <w:rFonts w:ascii="Arial" w:hAnsi="Arial" w:cs="Arial"/>
        </w:rPr>
        <w:t xml:space="preserve">owever, at the end of each yearly cycle </w:t>
      </w:r>
      <w:r>
        <w:rPr>
          <w:rFonts w:ascii="Arial" w:hAnsi="Arial" w:cs="Arial"/>
        </w:rPr>
        <w:t xml:space="preserve">they </w:t>
      </w:r>
      <w:r w:rsidRPr="0059504B">
        <w:rPr>
          <w:rFonts w:ascii="Arial" w:hAnsi="Arial" w:cs="Arial"/>
        </w:rPr>
        <w:t xml:space="preserve">may also transition from </w:t>
      </w:r>
      <w:r>
        <w:rPr>
          <w:rFonts w:ascii="Arial" w:hAnsi="Arial" w:cs="Arial"/>
        </w:rPr>
        <w:t>this</w:t>
      </w:r>
      <w:r w:rsidRPr="0059504B">
        <w:rPr>
          <w:rFonts w:ascii="Arial" w:hAnsi="Arial" w:cs="Arial"/>
        </w:rPr>
        <w:t xml:space="preserve"> state if they experience mesh complications. </w:t>
      </w:r>
      <w:r>
        <w:rPr>
          <w:rFonts w:ascii="Arial" w:hAnsi="Arial" w:cs="Arial"/>
        </w:rPr>
        <w:t xml:space="preserve">Women in whom the recurrent </w:t>
      </w:r>
      <w:r w:rsidRPr="0059504B">
        <w:rPr>
          <w:rFonts w:ascii="Arial" w:hAnsi="Arial" w:cs="Arial"/>
        </w:rPr>
        <w:t xml:space="preserve">POP </w:t>
      </w:r>
      <w:r>
        <w:rPr>
          <w:rFonts w:ascii="Arial" w:hAnsi="Arial" w:cs="Arial"/>
        </w:rPr>
        <w:t>is not</w:t>
      </w:r>
      <w:r w:rsidRPr="0059504B">
        <w:rPr>
          <w:rFonts w:ascii="Arial" w:hAnsi="Arial" w:cs="Arial"/>
        </w:rPr>
        <w:t xml:space="preserve"> severe enough and requires no further treatment</w:t>
      </w:r>
      <w:r w:rsidRPr="004F3403">
        <w:rPr>
          <w:rFonts w:ascii="Arial" w:hAnsi="Arial" w:cs="Arial"/>
        </w:rPr>
        <w:t xml:space="preserve"> </w:t>
      </w:r>
      <w:r w:rsidRPr="0059504B">
        <w:rPr>
          <w:rFonts w:ascii="Arial" w:hAnsi="Arial" w:cs="Arial"/>
        </w:rPr>
        <w:t>go through a similar model process</w:t>
      </w:r>
      <w:r>
        <w:rPr>
          <w:rFonts w:ascii="Arial" w:hAnsi="Arial" w:cs="Arial"/>
        </w:rPr>
        <w:t>.</w:t>
      </w:r>
    </w:p>
    <w:p w14:paraId="1D3755CE" w14:textId="77777777" w:rsidR="008C047C" w:rsidRPr="0059504B" w:rsidRDefault="008C047C" w:rsidP="008C047C">
      <w:pPr>
        <w:spacing w:before="120" w:after="120" w:line="480" w:lineRule="auto"/>
        <w:rPr>
          <w:rFonts w:ascii="Arial" w:hAnsi="Arial" w:cs="Arial"/>
        </w:rPr>
      </w:pPr>
      <w:r w:rsidRPr="0059504B">
        <w:rPr>
          <w:rFonts w:ascii="Arial" w:hAnsi="Arial" w:cs="Arial"/>
        </w:rPr>
        <w:t>At any point, women may experience complications following their surgery. If a woman experiences complications, she enters the ‘complications’ health state and receives treatment. A woman who experiences complications might have these resolved during a single cycle or might remain in the 'complications' health state until the complications resolve. This allowed to capture the potential impact of persistent complications that require long-term management, and have important consequences in terms of health-related quality of life and health care costs.</w:t>
      </w:r>
    </w:p>
    <w:p w14:paraId="6EE387B1" w14:textId="77777777" w:rsidR="008C047C" w:rsidRPr="0059504B" w:rsidRDefault="008C047C" w:rsidP="008C047C">
      <w:pPr>
        <w:spacing w:before="120" w:after="120" w:line="480" w:lineRule="auto"/>
        <w:rPr>
          <w:rFonts w:ascii="Arial" w:hAnsi="Arial" w:cs="Arial"/>
        </w:rPr>
      </w:pPr>
      <w:r w:rsidRPr="0059504B">
        <w:rPr>
          <w:rFonts w:ascii="Arial" w:hAnsi="Arial" w:cs="Arial"/>
        </w:rPr>
        <w:t>The time horizon of the analysis was determined by the availability of clinical data and was 15 years, which allowed</w:t>
      </w:r>
      <w:r>
        <w:rPr>
          <w:rFonts w:ascii="Arial" w:hAnsi="Arial" w:cs="Arial"/>
        </w:rPr>
        <w:t xml:space="preserve"> the</w:t>
      </w:r>
      <w:r w:rsidRPr="0059504B">
        <w:rPr>
          <w:rFonts w:ascii="Arial" w:hAnsi="Arial" w:cs="Arial"/>
        </w:rPr>
        <w:t xml:space="preserve"> assessment of longer-term costs and benefits associated with surgical </w:t>
      </w:r>
      <w:r>
        <w:rPr>
          <w:rFonts w:ascii="Arial" w:hAnsi="Arial" w:cs="Arial"/>
        </w:rPr>
        <w:t>treatments</w:t>
      </w:r>
      <w:r w:rsidRPr="0059504B">
        <w:rPr>
          <w:rFonts w:ascii="Arial" w:hAnsi="Arial" w:cs="Arial"/>
        </w:rPr>
        <w:t>. A half-cycle correction was applied;</w:t>
      </w:r>
      <w:r>
        <w:rPr>
          <w:rFonts w:ascii="Arial" w:hAnsi="Arial" w:cs="Arial"/>
        </w:rPr>
        <w:t xml:space="preserve"> </w:t>
      </w:r>
      <w:r w:rsidRPr="0059504B">
        <w:rPr>
          <w:rFonts w:ascii="Arial" w:hAnsi="Arial" w:cs="Arial"/>
        </w:rPr>
        <w:t xml:space="preserve">practically </w:t>
      </w:r>
      <w:r>
        <w:rPr>
          <w:rFonts w:ascii="Arial" w:hAnsi="Arial" w:cs="Arial"/>
        </w:rPr>
        <w:t xml:space="preserve">this </w:t>
      </w:r>
      <w:r w:rsidRPr="0059504B">
        <w:rPr>
          <w:rFonts w:ascii="Arial" w:hAnsi="Arial" w:cs="Arial"/>
        </w:rPr>
        <w:t>means that all events in the model occurred in the middle of each cycle.</w:t>
      </w:r>
    </w:p>
    <w:p w14:paraId="29D9728F" w14:textId="77777777" w:rsidR="008C047C" w:rsidRPr="00107EF1" w:rsidRDefault="008C047C" w:rsidP="008C047C">
      <w:pPr>
        <w:spacing w:before="120" w:after="120" w:line="240" w:lineRule="auto"/>
        <w:rPr>
          <w:rFonts w:cs="Arial"/>
          <w:b/>
        </w:rPr>
      </w:pPr>
      <w:r w:rsidRPr="00107EF1">
        <w:rPr>
          <w:rFonts w:cs="Arial"/>
          <w:b/>
        </w:rPr>
        <w:t xml:space="preserve">Figure </w:t>
      </w:r>
      <w:r w:rsidR="002719EF" w:rsidRPr="00107EF1">
        <w:rPr>
          <w:rFonts w:cs="Arial"/>
          <w:b/>
        </w:rPr>
        <w:t>A3</w:t>
      </w:r>
      <w:r w:rsidRPr="00107EF1">
        <w:rPr>
          <w:rFonts w:cs="Arial"/>
          <w:b/>
        </w:rPr>
        <w:t>. Mark</w:t>
      </w:r>
      <w:bookmarkStart w:id="15" w:name="_GoBack"/>
      <w:bookmarkEnd w:id="15"/>
      <w:r w:rsidRPr="00107EF1">
        <w:rPr>
          <w:rFonts w:cs="Arial"/>
          <w:b/>
        </w:rPr>
        <w:t>ov model for comparison of different surgical procedures for women with anterior POP.</w:t>
      </w:r>
    </w:p>
    <w:p w14:paraId="24DC4B29" w14:textId="3DB25628" w:rsidR="008C047C" w:rsidRDefault="003979E6" w:rsidP="003979E6">
      <w:pPr>
        <w:spacing w:before="120" w:after="120" w:line="240" w:lineRule="auto"/>
        <w:rPr>
          <w:rFonts w:ascii="Arial" w:hAnsi="Arial" w:cs="Arial"/>
          <w:b/>
        </w:rPr>
      </w:pPr>
      <w:r>
        <w:rPr>
          <w:rFonts w:ascii="Arial" w:hAnsi="Arial" w:cs="Arial"/>
          <w:b/>
          <w:noProof/>
          <w:lang w:eastAsia="en-GB"/>
        </w:rPr>
        <w:drawing>
          <wp:inline distT="0" distB="0" distL="0" distR="0" wp14:anchorId="69086BA5" wp14:editId="6E974EAE">
            <wp:extent cx="3096000" cy="2896239"/>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96000" cy="2896239"/>
                    </a:xfrm>
                    <a:prstGeom prst="rect">
                      <a:avLst/>
                    </a:prstGeom>
                    <a:noFill/>
                  </pic:spPr>
                </pic:pic>
              </a:graphicData>
            </a:graphic>
          </wp:inline>
        </w:drawing>
      </w:r>
    </w:p>
    <w:p w14:paraId="323C2D1A" w14:textId="77777777" w:rsidR="008C047C" w:rsidRPr="00107EF1" w:rsidRDefault="008C047C" w:rsidP="008C047C">
      <w:pPr>
        <w:spacing w:before="120" w:after="120" w:line="240" w:lineRule="auto"/>
        <w:rPr>
          <w:rFonts w:cs="Arial"/>
          <w:i/>
        </w:rPr>
      </w:pPr>
      <w:r w:rsidRPr="00107EF1">
        <w:rPr>
          <w:rFonts w:cs="Arial"/>
          <w:i/>
        </w:rPr>
        <w:t>POP: pelvic organ prolapse</w:t>
      </w:r>
    </w:p>
    <w:p w14:paraId="499B03AE" w14:textId="77777777" w:rsidR="008C047C" w:rsidRDefault="008C047C" w:rsidP="008C047C">
      <w:pPr>
        <w:spacing w:after="0" w:line="240" w:lineRule="auto"/>
        <w:rPr>
          <w:rFonts w:ascii="Arial" w:hAnsi="Arial" w:cs="Arial"/>
          <w:b/>
        </w:rPr>
      </w:pPr>
    </w:p>
    <w:p w14:paraId="5AE8FDC1" w14:textId="77777777" w:rsidR="008C047C" w:rsidRPr="00073527" w:rsidRDefault="008C047C" w:rsidP="008C047C">
      <w:pPr>
        <w:rPr>
          <w:rFonts w:ascii="Arial" w:hAnsi="Arial" w:cs="Arial"/>
        </w:rPr>
      </w:pPr>
    </w:p>
    <w:p w14:paraId="375BC342" w14:textId="77777777" w:rsidR="008C047C" w:rsidRDefault="008C047C" w:rsidP="008C047C">
      <w:pPr>
        <w:rPr>
          <w:rFonts w:ascii="Arial" w:hAnsi="Arial" w:cs="Arial"/>
          <w:b/>
        </w:rPr>
      </w:pPr>
      <w:r>
        <w:rPr>
          <w:rFonts w:ascii="Arial" w:hAnsi="Arial" w:cs="Arial"/>
          <w:b/>
        </w:rPr>
        <w:br w:type="page"/>
      </w:r>
    </w:p>
    <w:p w14:paraId="51581BC1" w14:textId="77777777" w:rsidR="00E45CE9" w:rsidRDefault="00E45CE9" w:rsidP="00E45CE9">
      <w:pPr>
        <w:pStyle w:val="Heading3"/>
        <w:rPr>
          <w:rFonts w:ascii="Arial" w:hAnsi="Arial" w:cs="Arial"/>
          <w:b/>
          <w:color w:val="auto"/>
        </w:rPr>
      </w:pPr>
      <w:r w:rsidRPr="00BB3847">
        <w:rPr>
          <w:rFonts w:ascii="Arial" w:hAnsi="Arial" w:cs="Arial"/>
          <w:b/>
          <w:color w:val="auto"/>
        </w:rPr>
        <w:t>References</w:t>
      </w:r>
    </w:p>
    <w:p w14:paraId="3C2D9780" w14:textId="650FB345" w:rsidR="00E45CE9" w:rsidRDefault="00E45CE9" w:rsidP="00E45CE9">
      <w:pPr>
        <w:pStyle w:val="ListParagraph"/>
        <w:numPr>
          <w:ilvl w:val="0"/>
          <w:numId w:val="6"/>
        </w:numPr>
        <w:rPr>
          <w:rFonts w:ascii="Arial" w:hAnsi="Arial" w:cs="Arial"/>
        </w:rPr>
      </w:pPr>
      <w:r w:rsidRPr="00E45CE9">
        <w:rPr>
          <w:rFonts w:ascii="Arial" w:hAnsi="Arial" w:cs="Arial"/>
        </w:rPr>
        <w:t>Lowenstein E, Moller LA, Laigaard J, Gimbel H. Reoperation for pelvic organ prolapse: a Danish cohort study with 15-20 years' follow-up. Int Urogynecol J. 2018;29(1):119-24</w:t>
      </w:r>
    </w:p>
    <w:p w14:paraId="7255B072" w14:textId="2FF18886" w:rsidR="00E45CE9" w:rsidRPr="00E45CE9" w:rsidRDefault="00E45CE9" w:rsidP="00E45CE9">
      <w:pPr>
        <w:pStyle w:val="ListParagraph"/>
        <w:numPr>
          <w:ilvl w:val="0"/>
          <w:numId w:val="6"/>
        </w:numPr>
        <w:rPr>
          <w:rFonts w:ascii="Arial" w:hAnsi="Arial" w:cs="Arial"/>
        </w:rPr>
      </w:pPr>
      <w:r w:rsidRPr="00E45CE9">
        <w:rPr>
          <w:rFonts w:ascii="Arial" w:hAnsi="Arial" w:cs="Arial"/>
        </w:rPr>
        <w:t>Abdel-Fattah M, Familusi A, Fielding S, Ford J, Bhattacharya S. Primary and repeat surgical treatment for female pelvic organ prolapse and incontinence in parous women in the UK: a register linkage study. BMJ Open. 2011;1(2):e000206.</w:t>
      </w:r>
    </w:p>
    <w:p w14:paraId="1C7FD0C0" w14:textId="64CBE86A" w:rsidR="00F21AD3" w:rsidRPr="007065F9" w:rsidRDefault="00F21AD3" w:rsidP="00F21AD3">
      <w:pPr>
        <w:rPr>
          <w:rFonts w:ascii="Arial" w:hAnsi="Arial" w:cs="Arial"/>
          <w:b/>
        </w:rPr>
      </w:pPr>
    </w:p>
    <w:sectPr w:rsidR="00F21AD3" w:rsidRPr="007065F9" w:rsidSect="000402ED">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4211E5" w16cid:durableId="20311AA3"/>
  <w16cid:commentId w16cid:paraId="7DB53B8E" w16cid:durableId="20311AA4"/>
  <w16cid:commentId w16cid:paraId="2CBAADB9" w16cid:durableId="20311AA5"/>
  <w16cid:commentId w16cid:paraId="10A764DB" w16cid:durableId="20311AA6"/>
  <w16cid:commentId w16cid:paraId="00D4E673" w16cid:durableId="20311AA7"/>
  <w16cid:commentId w16cid:paraId="029988CC" w16cid:durableId="20311AA8"/>
  <w16cid:commentId w16cid:paraId="5721A45E" w16cid:durableId="20311AA9"/>
  <w16cid:commentId w16cid:paraId="40ABA092" w16cid:durableId="20311AAA"/>
  <w16cid:commentId w16cid:paraId="38784687" w16cid:durableId="203369A8"/>
  <w16cid:commentId w16cid:paraId="133BDA48" w16cid:durableId="20311AAB"/>
  <w16cid:commentId w16cid:paraId="7A31BC71" w16cid:durableId="20311AAC"/>
  <w16cid:commentId w16cid:paraId="0A1A0318" w16cid:durableId="20336AE8"/>
  <w16cid:commentId w16cid:paraId="3CEE9975" w16cid:durableId="20336278"/>
  <w16cid:commentId w16cid:paraId="61173568" w16cid:durableId="20311AAD"/>
  <w16cid:commentId w16cid:paraId="5268C872" w16cid:durableId="20311AAE"/>
  <w16cid:commentId w16cid:paraId="5C0D872F" w16cid:durableId="20311AAF"/>
  <w16cid:commentId w16cid:paraId="0E0800DA" w16cid:durableId="20311AB0"/>
  <w16cid:commentId w16cid:paraId="381C1A43" w16cid:durableId="20336FD7"/>
  <w16cid:commentId w16cid:paraId="2C27CDE2" w16cid:durableId="20336FDA"/>
  <w16cid:commentId w16cid:paraId="4B974984" w16cid:durableId="203370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016C2" w14:textId="77777777" w:rsidR="0030233E" w:rsidRDefault="0030233E" w:rsidP="002A0FA2">
      <w:pPr>
        <w:spacing w:after="0" w:line="240" w:lineRule="auto"/>
      </w:pPr>
      <w:r>
        <w:separator/>
      </w:r>
    </w:p>
  </w:endnote>
  <w:endnote w:type="continuationSeparator" w:id="0">
    <w:p w14:paraId="70C5375B" w14:textId="77777777" w:rsidR="0030233E" w:rsidRDefault="0030233E" w:rsidP="002A0F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tum">
    <w:altName w:val="돋움"/>
    <w:panose1 w:val="020B0600000101010101"/>
    <w:charset w:val="81"/>
    <w:family w:val="modern"/>
    <w:notTrueType/>
    <w:pitch w:val="fixed"/>
    <w:sig w:usb0="00000001" w:usb1="09060000" w:usb2="00000010" w:usb3="00000000" w:csb0="00080000" w:csb1="00000000"/>
  </w:font>
  <w:font w:name="(none)">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80EBA" w14:textId="77777777" w:rsidR="0030233E" w:rsidRDefault="00302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EE4CB8" w14:textId="77777777" w:rsidR="0030233E" w:rsidRDefault="003023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2821E" w14:textId="77777777" w:rsidR="0030233E" w:rsidRDefault="00302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D46CB" w14:textId="77777777" w:rsidR="0030233E" w:rsidRDefault="0030233E" w:rsidP="002A0FA2">
      <w:pPr>
        <w:spacing w:after="0" w:line="240" w:lineRule="auto"/>
      </w:pPr>
      <w:r>
        <w:separator/>
      </w:r>
    </w:p>
  </w:footnote>
  <w:footnote w:type="continuationSeparator" w:id="0">
    <w:p w14:paraId="65E08205" w14:textId="77777777" w:rsidR="0030233E" w:rsidRDefault="0030233E" w:rsidP="002A0F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E1296" w14:textId="77777777" w:rsidR="0030233E" w:rsidRDefault="003023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12822" w14:textId="77777777" w:rsidR="0030233E" w:rsidRDefault="003023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67E00" w14:textId="77777777" w:rsidR="0030233E" w:rsidRDefault="003023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C7A2A"/>
    <w:multiLevelType w:val="hybridMultilevel"/>
    <w:tmpl w:val="F080090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6580C3C"/>
    <w:multiLevelType w:val="hybridMultilevel"/>
    <w:tmpl w:val="30A45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9F555EB"/>
    <w:multiLevelType w:val="hybridMultilevel"/>
    <w:tmpl w:val="4A4A4A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C1947FC"/>
    <w:multiLevelType w:val="hybridMultilevel"/>
    <w:tmpl w:val="30A45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A0744BE"/>
    <w:multiLevelType w:val="multilevel"/>
    <w:tmpl w:val="56B60502"/>
    <w:lvl w:ilvl="0">
      <w:start w:val="1"/>
      <w:numFmt w:val="bullet"/>
      <w:pStyle w:val="Bullet1"/>
      <w:lvlText w:val=""/>
      <w:lvlJc w:val="left"/>
      <w:pPr>
        <w:tabs>
          <w:tab w:val="num" w:pos="0"/>
        </w:tabs>
        <w:ind w:left="284" w:hanging="284"/>
      </w:pPr>
      <w:rPr>
        <w:rFonts w:ascii="Symbol" w:hAnsi="Symbol" w:hint="default"/>
      </w:rPr>
    </w:lvl>
    <w:lvl w:ilvl="1">
      <w:start w:val="1"/>
      <w:numFmt w:val="bullet"/>
      <w:pStyle w:val="Bullet2"/>
      <w:lvlText w:val="o"/>
      <w:lvlJc w:val="left"/>
      <w:pPr>
        <w:tabs>
          <w:tab w:val="num" w:pos="567"/>
        </w:tabs>
        <w:ind w:left="567" w:hanging="283"/>
      </w:pPr>
      <w:rPr>
        <w:rFonts w:ascii="Courier New" w:eastAsia="Dotum" w:hAnsi="Courier New" w:cs="Courier New" w:hint="default"/>
      </w:rPr>
    </w:lvl>
    <w:lvl w:ilvl="2">
      <w:start w:val="1"/>
      <w:numFmt w:val="bullet"/>
      <w:pStyle w:val="Bullet3"/>
      <w:lvlText w:val="–"/>
      <w:lvlJc w:val="left"/>
      <w:pPr>
        <w:tabs>
          <w:tab w:val="num" w:pos="851"/>
        </w:tabs>
        <w:ind w:left="851" w:hanging="284"/>
      </w:pPr>
      <w:rPr>
        <w:rFonts w:ascii="(none)" w:hAnsi="(none)" w:hint="default"/>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15:restartNumberingAfterBreak="0">
    <w:nsid w:val="61304389"/>
    <w:multiLevelType w:val="hybridMultilevel"/>
    <w:tmpl w:val="9F7C017C"/>
    <w:lvl w:ilvl="0" w:tplc="A71A2E9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944AE5"/>
    <w:multiLevelType w:val="hybridMultilevel"/>
    <w:tmpl w:val="30A457A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6"/>
  </w:num>
  <w:num w:numId="6">
    <w:abstractNumId w:val="3"/>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ic Slade">
    <w15:presenceInfo w15:providerId="AD" w15:userId="S-1-5-21-315432132-1168589861-355810188-112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xet9wvx3tfzxeewptuxezfixs2awzxwsxde&quot;&gt;POP_NMA_CE_manuscript&lt;record-ids&gt;&lt;item&gt;1&lt;/item&gt;&lt;item&gt;2&lt;/item&gt;&lt;item&gt;3&lt;/item&gt;&lt;item&gt;5&lt;/item&gt;&lt;item&gt;6&lt;/item&gt;&lt;item&gt;7&lt;/item&gt;&lt;item&gt;8&lt;/item&gt;&lt;item&gt;9&lt;/item&gt;&lt;item&gt;10&lt;/item&gt;&lt;item&gt;12&lt;/item&gt;&lt;item&gt;13&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4&lt;/item&gt;&lt;item&gt;35&lt;/item&gt;&lt;item&gt;36&lt;/item&gt;&lt;item&gt;37&lt;/item&gt;&lt;item&gt;38&lt;/item&gt;&lt;item&gt;43&lt;/item&gt;&lt;/record-ids&gt;&lt;/item&gt;&lt;/Libraries&gt;"/>
  </w:docVars>
  <w:rsids>
    <w:rsidRoot w:val="00C3652B"/>
    <w:rsid w:val="00007381"/>
    <w:rsid w:val="0001204B"/>
    <w:rsid w:val="0002171B"/>
    <w:rsid w:val="00035948"/>
    <w:rsid w:val="000402ED"/>
    <w:rsid w:val="00041881"/>
    <w:rsid w:val="00047742"/>
    <w:rsid w:val="00050CD7"/>
    <w:rsid w:val="000611DF"/>
    <w:rsid w:val="00065A25"/>
    <w:rsid w:val="00073133"/>
    <w:rsid w:val="00073527"/>
    <w:rsid w:val="0008096C"/>
    <w:rsid w:val="000A08EF"/>
    <w:rsid w:val="000A10C4"/>
    <w:rsid w:val="000A64E2"/>
    <w:rsid w:val="000A757F"/>
    <w:rsid w:val="000A7F34"/>
    <w:rsid w:val="000C14B8"/>
    <w:rsid w:val="000D07D5"/>
    <w:rsid w:val="000D1A2C"/>
    <w:rsid w:val="000D7549"/>
    <w:rsid w:val="000E15E6"/>
    <w:rsid w:val="000F19C5"/>
    <w:rsid w:val="000F3E33"/>
    <w:rsid w:val="000F75FF"/>
    <w:rsid w:val="00106000"/>
    <w:rsid w:val="00107EF1"/>
    <w:rsid w:val="0011067D"/>
    <w:rsid w:val="00134FA9"/>
    <w:rsid w:val="001353D1"/>
    <w:rsid w:val="00137923"/>
    <w:rsid w:val="00142D0B"/>
    <w:rsid w:val="0014507D"/>
    <w:rsid w:val="00146E96"/>
    <w:rsid w:val="001538EF"/>
    <w:rsid w:val="00161106"/>
    <w:rsid w:val="00166803"/>
    <w:rsid w:val="00173185"/>
    <w:rsid w:val="001739C2"/>
    <w:rsid w:val="0017753A"/>
    <w:rsid w:val="00187089"/>
    <w:rsid w:val="0019026D"/>
    <w:rsid w:val="001968BC"/>
    <w:rsid w:val="001A037A"/>
    <w:rsid w:val="001A7FE4"/>
    <w:rsid w:val="001B1D2C"/>
    <w:rsid w:val="001C2E4D"/>
    <w:rsid w:val="001C51D5"/>
    <w:rsid w:val="001C527A"/>
    <w:rsid w:val="001D56E3"/>
    <w:rsid w:val="001E0D17"/>
    <w:rsid w:val="001F3078"/>
    <w:rsid w:val="001F5883"/>
    <w:rsid w:val="002031CD"/>
    <w:rsid w:val="002116F2"/>
    <w:rsid w:val="00211CD9"/>
    <w:rsid w:val="00225AE9"/>
    <w:rsid w:val="00233D1B"/>
    <w:rsid w:val="00236B21"/>
    <w:rsid w:val="00244FB1"/>
    <w:rsid w:val="00252E27"/>
    <w:rsid w:val="002611B2"/>
    <w:rsid w:val="002719EF"/>
    <w:rsid w:val="00271E52"/>
    <w:rsid w:val="00274DAF"/>
    <w:rsid w:val="0027537F"/>
    <w:rsid w:val="002A09D9"/>
    <w:rsid w:val="002A0FA2"/>
    <w:rsid w:val="002A11E1"/>
    <w:rsid w:val="002A2179"/>
    <w:rsid w:val="002A2BBD"/>
    <w:rsid w:val="002B260A"/>
    <w:rsid w:val="002B2FA4"/>
    <w:rsid w:val="002C0FAD"/>
    <w:rsid w:val="002C4AB6"/>
    <w:rsid w:val="002D4F6E"/>
    <w:rsid w:val="002E550B"/>
    <w:rsid w:val="002F0614"/>
    <w:rsid w:val="002F1A0E"/>
    <w:rsid w:val="002F2E41"/>
    <w:rsid w:val="003016C0"/>
    <w:rsid w:val="003022BB"/>
    <w:rsid w:val="0030233E"/>
    <w:rsid w:val="00313732"/>
    <w:rsid w:val="003149BE"/>
    <w:rsid w:val="00315426"/>
    <w:rsid w:val="00320C08"/>
    <w:rsid w:val="00322154"/>
    <w:rsid w:val="003245BB"/>
    <w:rsid w:val="00330A69"/>
    <w:rsid w:val="00330CED"/>
    <w:rsid w:val="00336C40"/>
    <w:rsid w:val="00341D81"/>
    <w:rsid w:val="00345E6F"/>
    <w:rsid w:val="00363397"/>
    <w:rsid w:val="00364C87"/>
    <w:rsid w:val="0036648E"/>
    <w:rsid w:val="0037351B"/>
    <w:rsid w:val="00375734"/>
    <w:rsid w:val="003809ED"/>
    <w:rsid w:val="00390116"/>
    <w:rsid w:val="0039034B"/>
    <w:rsid w:val="003979E6"/>
    <w:rsid w:val="003A2A35"/>
    <w:rsid w:val="003B509F"/>
    <w:rsid w:val="003B7054"/>
    <w:rsid w:val="003B7386"/>
    <w:rsid w:val="003C5BC3"/>
    <w:rsid w:val="003D1C38"/>
    <w:rsid w:val="003D1F63"/>
    <w:rsid w:val="003D2AB7"/>
    <w:rsid w:val="003D57DF"/>
    <w:rsid w:val="003F0F9C"/>
    <w:rsid w:val="003F28EF"/>
    <w:rsid w:val="003F3477"/>
    <w:rsid w:val="003F56C9"/>
    <w:rsid w:val="00404ED8"/>
    <w:rsid w:val="0040772D"/>
    <w:rsid w:val="004124AF"/>
    <w:rsid w:val="004134C0"/>
    <w:rsid w:val="0045045E"/>
    <w:rsid w:val="00451368"/>
    <w:rsid w:val="004521C8"/>
    <w:rsid w:val="00457467"/>
    <w:rsid w:val="00466F1A"/>
    <w:rsid w:val="00470B66"/>
    <w:rsid w:val="00476064"/>
    <w:rsid w:val="00480567"/>
    <w:rsid w:val="00485D7A"/>
    <w:rsid w:val="00487D7D"/>
    <w:rsid w:val="00491DB8"/>
    <w:rsid w:val="004942A7"/>
    <w:rsid w:val="004A6351"/>
    <w:rsid w:val="004B02BC"/>
    <w:rsid w:val="004B7C1F"/>
    <w:rsid w:val="004C0F86"/>
    <w:rsid w:val="004C171D"/>
    <w:rsid w:val="004C5D96"/>
    <w:rsid w:val="004D13CB"/>
    <w:rsid w:val="004D48E9"/>
    <w:rsid w:val="004D7391"/>
    <w:rsid w:val="004E0871"/>
    <w:rsid w:val="004F3403"/>
    <w:rsid w:val="00503DDD"/>
    <w:rsid w:val="00514017"/>
    <w:rsid w:val="00515604"/>
    <w:rsid w:val="005174BD"/>
    <w:rsid w:val="005178C1"/>
    <w:rsid w:val="005178CB"/>
    <w:rsid w:val="00517FF7"/>
    <w:rsid w:val="0052104D"/>
    <w:rsid w:val="00526021"/>
    <w:rsid w:val="00545775"/>
    <w:rsid w:val="0054639B"/>
    <w:rsid w:val="005467A8"/>
    <w:rsid w:val="00551D41"/>
    <w:rsid w:val="005633A2"/>
    <w:rsid w:val="0057043E"/>
    <w:rsid w:val="00573F03"/>
    <w:rsid w:val="005827C5"/>
    <w:rsid w:val="00587B27"/>
    <w:rsid w:val="0059504B"/>
    <w:rsid w:val="005979A9"/>
    <w:rsid w:val="005A0658"/>
    <w:rsid w:val="005A1305"/>
    <w:rsid w:val="005A14A5"/>
    <w:rsid w:val="005B7A56"/>
    <w:rsid w:val="005C222B"/>
    <w:rsid w:val="005C4608"/>
    <w:rsid w:val="005C5ECF"/>
    <w:rsid w:val="005D039C"/>
    <w:rsid w:val="005D1A9C"/>
    <w:rsid w:val="005D2486"/>
    <w:rsid w:val="005D4532"/>
    <w:rsid w:val="005E4757"/>
    <w:rsid w:val="005F0741"/>
    <w:rsid w:val="005F2004"/>
    <w:rsid w:val="005F4B40"/>
    <w:rsid w:val="005F77F9"/>
    <w:rsid w:val="006032DF"/>
    <w:rsid w:val="00606218"/>
    <w:rsid w:val="00617A2D"/>
    <w:rsid w:val="00617CE1"/>
    <w:rsid w:val="00623483"/>
    <w:rsid w:val="00632456"/>
    <w:rsid w:val="00655BD7"/>
    <w:rsid w:val="0066259E"/>
    <w:rsid w:val="00665607"/>
    <w:rsid w:val="00671F86"/>
    <w:rsid w:val="006751E6"/>
    <w:rsid w:val="00677BD2"/>
    <w:rsid w:val="00687F83"/>
    <w:rsid w:val="00694984"/>
    <w:rsid w:val="006A1C61"/>
    <w:rsid w:val="006A6EFE"/>
    <w:rsid w:val="006B2B72"/>
    <w:rsid w:val="006B742A"/>
    <w:rsid w:val="006D0413"/>
    <w:rsid w:val="006D4000"/>
    <w:rsid w:val="006D52E8"/>
    <w:rsid w:val="006D5DAF"/>
    <w:rsid w:val="006D747C"/>
    <w:rsid w:val="006F0987"/>
    <w:rsid w:val="006F2D8C"/>
    <w:rsid w:val="006F6105"/>
    <w:rsid w:val="00700075"/>
    <w:rsid w:val="00704421"/>
    <w:rsid w:val="007047E4"/>
    <w:rsid w:val="007065F9"/>
    <w:rsid w:val="0071559A"/>
    <w:rsid w:val="00721AEA"/>
    <w:rsid w:val="00725222"/>
    <w:rsid w:val="00725E7A"/>
    <w:rsid w:val="007335E5"/>
    <w:rsid w:val="00736576"/>
    <w:rsid w:val="00742CBD"/>
    <w:rsid w:val="0076507A"/>
    <w:rsid w:val="00773D76"/>
    <w:rsid w:val="00775A34"/>
    <w:rsid w:val="00784395"/>
    <w:rsid w:val="007847B5"/>
    <w:rsid w:val="0079001D"/>
    <w:rsid w:val="007A0A4E"/>
    <w:rsid w:val="007B180F"/>
    <w:rsid w:val="007B68B5"/>
    <w:rsid w:val="007B6E0F"/>
    <w:rsid w:val="007B72D3"/>
    <w:rsid w:val="007C3BA1"/>
    <w:rsid w:val="007D7577"/>
    <w:rsid w:val="007E4DEA"/>
    <w:rsid w:val="007F0296"/>
    <w:rsid w:val="007F390F"/>
    <w:rsid w:val="007F3E64"/>
    <w:rsid w:val="0080510D"/>
    <w:rsid w:val="00811B92"/>
    <w:rsid w:val="00814E99"/>
    <w:rsid w:val="00823725"/>
    <w:rsid w:val="00826F90"/>
    <w:rsid w:val="00834E21"/>
    <w:rsid w:val="0083626F"/>
    <w:rsid w:val="0085236E"/>
    <w:rsid w:val="00865C4D"/>
    <w:rsid w:val="008675D9"/>
    <w:rsid w:val="00883394"/>
    <w:rsid w:val="00885099"/>
    <w:rsid w:val="00890B1B"/>
    <w:rsid w:val="00892AD6"/>
    <w:rsid w:val="00894E18"/>
    <w:rsid w:val="00897F29"/>
    <w:rsid w:val="008A0253"/>
    <w:rsid w:val="008A2B00"/>
    <w:rsid w:val="008A587F"/>
    <w:rsid w:val="008A7F03"/>
    <w:rsid w:val="008B4117"/>
    <w:rsid w:val="008C047C"/>
    <w:rsid w:val="008C71F4"/>
    <w:rsid w:val="008D1756"/>
    <w:rsid w:val="008E234E"/>
    <w:rsid w:val="008E39AB"/>
    <w:rsid w:val="008F24BB"/>
    <w:rsid w:val="008F5C7E"/>
    <w:rsid w:val="00902853"/>
    <w:rsid w:val="00902E57"/>
    <w:rsid w:val="00905D26"/>
    <w:rsid w:val="00906253"/>
    <w:rsid w:val="009133CD"/>
    <w:rsid w:val="00920FF4"/>
    <w:rsid w:val="00934425"/>
    <w:rsid w:val="00946A55"/>
    <w:rsid w:val="00947218"/>
    <w:rsid w:val="00947CDE"/>
    <w:rsid w:val="00953128"/>
    <w:rsid w:val="009644E1"/>
    <w:rsid w:val="00972574"/>
    <w:rsid w:val="009844F1"/>
    <w:rsid w:val="009920C0"/>
    <w:rsid w:val="009964A4"/>
    <w:rsid w:val="009A5FAA"/>
    <w:rsid w:val="009B1553"/>
    <w:rsid w:val="009B3436"/>
    <w:rsid w:val="009C5B0A"/>
    <w:rsid w:val="009C773D"/>
    <w:rsid w:val="009D27F2"/>
    <w:rsid w:val="009E1F7F"/>
    <w:rsid w:val="009E29B8"/>
    <w:rsid w:val="009E4345"/>
    <w:rsid w:val="009E713C"/>
    <w:rsid w:val="009F16E5"/>
    <w:rsid w:val="00A00FF1"/>
    <w:rsid w:val="00A01A23"/>
    <w:rsid w:val="00A04C0F"/>
    <w:rsid w:val="00A16270"/>
    <w:rsid w:val="00A162F6"/>
    <w:rsid w:val="00A23957"/>
    <w:rsid w:val="00A45C7D"/>
    <w:rsid w:val="00A47A47"/>
    <w:rsid w:val="00A507FA"/>
    <w:rsid w:val="00A50ECB"/>
    <w:rsid w:val="00A52F7E"/>
    <w:rsid w:val="00A6099E"/>
    <w:rsid w:val="00A614C9"/>
    <w:rsid w:val="00A63B58"/>
    <w:rsid w:val="00A657FE"/>
    <w:rsid w:val="00A73E31"/>
    <w:rsid w:val="00A870DA"/>
    <w:rsid w:val="00A879C8"/>
    <w:rsid w:val="00A94037"/>
    <w:rsid w:val="00A97C57"/>
    <w:rsid w:val="00AA1482"/>
    <w:rsid w:val="00AA2258"/>
    <w:rsid w:val="00AA4A61"/>
    <w:rsid w:val="00AA7B6C"/>
    <w:rsid w:val="00AB30C1"/>
    <w:rsid w:val="00AB4AAA"/>
    <w:rsid w:val="00AB6275"/>
    <w:rsid w:val="00AC1E70"/>
    <w:rsid w:val="00AC3D53"/>
    <w:rsid w:val="00AE079C"/>
    <w:rsid w:val="00AE706C"/>
    <w:rsid w:val="00AF0256"/>
    <w:rsid w:val="00AF0E2C"/>
    <w:rsid w:val="00AF1713"/>
    <w:rsid w:val="00AF1BB4"/>
    <w:rsid w:val="00B01C00"/>
    <w:rsid w:val="00B11E43"/>
    <w:rsid w:val="00B13430"/>
    <w:rsid w:val="00B15399"/>
    <w:rsid w:val="00B23660"/>
    <w:rsid w:val="00B25CAB"/>
    <w:rsid w:val="00B25FBB"/>
    <w:rsid w:val="00B31211"/>
    <w:rsid w:val="00B402A3"/>
    <w:rsid w:val="00B42227"/>
    <w:rsid w:val="00B42F04"/>
    <w:rsid w:val="00B47841"/>
    <w:rsid w:val="00B52370"/>
    <w:rsid w:val="00B53793"/>
    <w:rsid w:val="00B6141D"/>
    <w:rsid w:val="00B63BFB"/>
    <w:rsid w:val="00B64EA3"/>
    <w:rsid w:val="00B65359"/>
    <w:rsid w:val="00B66E8C"/>
    <w:rsid w:val="00B775CC"/>
    <w:rsid w:val="00B91B75"/>
    <w:rsid w:val="00B9224C"/>
    <w:rsid w:val="00BA7452"/>
    <w:rsid w:val="00BB2BB2"/>
    <w:rsid w:val="00BB3847"/>
    <w:rsid w:val="00BB3CA8"/>
    <w:rsid w:val="00BB4548"/>
    <w:rsid w:val="00BC107A"/>
    <w:rsid w:val="00BC15B9"/>
    <w:rsid w:val="00BD5DE0"/>
    <w:rsid w:val="00BD7BB5"/>
    <w:rsid w:val="00BE28FD"/>
    <w:rsid w:val="00BF6E8F"/>
    <w:rsid w:val="00C0136F"/>
    <w:rsid w:val="00C0172D"/>
    <w:rsid w:val="00C149D3"/>
    <w:rsid w:val="00C17539"/>
    <w:rsid w:val="00C31219"/>
    <w:rsid w:val="00C3652B"/>
    <w:rsid w:val="00C4118C"/>
    <w:rsid w:val="00C45B6E"/>
    <w:rsid w:val="00C53B51"/>
    <w:rsid w:val="00C5765F"/>
    <w:rsid w:val="00C644C3"/>
    <w:rsid w:val="00C66BC6"/>
    <w:rsid w:val="00C80A39"/>
    <w:rsid w:val="00CA01AF"/>
    <w:rsid w:val="00CB2E71"/>
    <w:rsid w:val="00CC533D"/>
    <w:rsid w:val="00CC799E"/>
    <w:rsid w:val="00CC7CA5"/>
    <w:rsid w:val="00CD28CF"/>
    <w:rsid w:val="00CE1E55"/>
    <w:rsid w:val="00CE227A"/>
    <w:rsid w:val="00CE434A"/>
    <w:rsid w:val="00D066E7"/>
    <w:rsid w:val="00D0743F"/>
    <w:rsid w:val="00D23255"/>
    <w:rsid w:val="00D23312"/>
    <w:rsid w:val="00D236DC"/>
    <w:rsid w:val="00D25FB3"/>
    <w:rsid w:val="00D424F9"/>
    <w:rsid w:val="00D53C60"/>
    <w:rsid w:val="00D62437"/>
    <w:rsid w:val="00D64668"/>
    <w:rsid w:val="00D65675"/>
    <w:rsid w:val="00D83157"/>
    <w:rsid w:val="00D83A27"/>
    <w:rsid w:val="00D87B69"/>
    <w:rsid w:val="00D91D5B"/>
    <w:rsid w:val="00DA28A5"/>
    <w:rsid w:val="00DB07AD"/>
    <w:rsid w:val="00DB2E69"/>
    <w:rsid w:val="00DB3005"/>
    <w:rsid w:val="00DB7B95"/>
    <w:rsid w:val="00DE0696"/>
    <w:rsid w:val="00DE104B"/>
    <w:rsid w:val="00DF604F"/>
    <w:rsid w:val="00E011FB"/>
    <w:rsid w:val="00E01AD2"/>
    <w:rsid w:val="00E1208E"/>
    <w:rsid w:val="00E316D8"/>
    <w:rsid w:val="00E43299"/>
    <w:rsid w:val="00E45CE9"/>
    <w:rsid w:val="00E47ECD"/>
    <w:rsid w:val="00E61C89"/>
    <w:rsid w:val="00E7163B"/>
    <w:rsid w:val="00E7371B"/>
    <w:rsid w:val="00E74DDC"/>
    <w:rsid w:val="00E807FA"/>
    <w:rsid w:val="00E87BD8"/>
    <w:rsid w:val="00E9078C"/>
    <w:rsid w:val="00E94C8E"/>
    <w:rsid w:val="00E95AC0"/>
    <w:rsid w:val="00EA5400"/>
    <w:rsid w:val="00EC0A98"/>
    <w:rsid w:val="00EC1FCB"/>
    <w:rsid w:val="00ED03C8"/>
    <w:rsid w:val="00ED59C3"/>
    <w:rsid w:val="00EE0F53"/>
    <w:rsid w:val="00EF06E2"/>
    <w:rsid w:val="00F06ACF"/>
    <w:rsid w:val="00F13A36"/>
    <w:rsid w:val="00F16BFA"/>
    <w:rsid w:val="00F21AD3"/>
    <w:rsid w:val="00F21EE5"/>
    <w:rsid w:val="00F33B7A"/>
    <w:rsid w:val="00F35754"/>
    <w:rsid w:val="00F40913"/>
    <w:rsid w:val="00F452C3"/>
    <w:rsid w:val="00F45657"/>
    <w:rsid w:val="00F4722F"/>
    <w:rsid w:val="00F56C33"/>
    <w:rsid w:val="00F70D4F"/>
    <w:rsid w:val="00F75D9A"/>
    <w:rsid w:val="00F81966"/>
    <w:rsid w:val="00F94839"/>
    <w:rsid w:val="00FA099D"/>
    <w:rsid w:val="00FC2666"/>
    <w:rsid w:val="00FD12F4"/>
    <w:rsid w:val="00FD4528"/>
    <w:rsid w:val="00FE060F"/>
    <w:rsid w:val="00FE42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6B37B"/>
  <w15:docId w15:val="{BAA42C86-4BA0-AD4D-8D11-1F636A00D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652B"/>
  </w:style>
  <w:style w:type="paragraph" w:styleId="Heading1">
    <w:name w:val="heading 1"/>
    <w:basedOn w:val="Normal"/>
    <w:next w:val="Normal"/>
    <w:link w:val="Heading1Char"/>
    <w:uiPriority w:val="9"/>
    <w:qFormat/>
    <w:rsid w:val="00C3652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365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3652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3022B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365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652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C365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652B"/>
    <w:rPr>
      <w:color w:val="0000FF"/>
      <w:u w:val="single"/>
    </w:rPr>
  </w:style>
  <w:style w:type="character" w:customStyle="1" w:styleId="Heading1Char">
    <w:name w:val="Heading 1 Char"/>
    <w:basedOn w:val="DefaultParagraphFont"/>
    <w:link w:val="Heading1"/>
    <w:uiPriority w:val="9"/>
    <w:rsid w:val="00C3652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3652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3652B"/>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F06ACF"/>
    <w:rPr>
      <w:sz w:val="16"/>
      <w:szCs w:val="16"/>
    </w:rPr>
  </w:style>
  <w:style w:type="paragraph" w:styleId="CommentText">
    <w:name w:val="annotation text"/>
    <w:basedOn w:val="Normal"/>
    <w:link w:val="CommentTextChar"/>
    <w:uiPriority w:val="99"/>
    <w:unhideWhenUsed/>
    <w:rsid w:val="00F06ACF"/>
    <w:pPr>
      <w:spacing w:line="240" w:lineRule="auto"/>
    </w:pPr>
    <w:rPr>
      <w:sz w:val="20"/>
      <w:szCs w:val="20"/>
    </w:rPr>
  </w:style>
  <w:style w:type="character" w:customStyle="1" w:styleId="CommentTextChar">
    <w:name w:val="Comment Text Char"/>
    <w:basedOn w:val="DefaultParagraphFont"/>
    <w:link w:val="CommentText"/>
    <w:uiPriority w:val="99"/>
    <w:rsid w:val="00F06ACF"/>
    <w:rPr>
      <w:sz w:val="20"/>
      <w:szCs w:val="20"/>
    </w:rPr>
  </w:style>
  <w:style w:type="paragraph" w:styleId="CommentSubject">
    <w:name w:val="annotation subject"/>
    <w:basedOn w:val="CommentText"/>
    <w:next w:val="CommentText"/>
    <w:link w:val="CommentSubjectChar"/>
    <w:uiPriority w:val="99"/>
    <w:semiHidden/>
    <w:unhideWhenUsed/>
    <w:rsid w:val="00F06ACF"/>
    <w:rPr>
      <w:b/>
      <w:bCs/>
    </w:rPr>
  </w:style>
  <w:style w:type="character" w:customStyle="1" w:styleId="CommentSubjectChar">
    <w:name w:val="Comment Subject Char"/>
    <w:basedOn w:val="CommentTextChar"/>
    <w:link w:val="CommentSubject"/>
    <w:uiPriority w:val="99"/>
    <w:semiHidden/>
    <w:rsid w:val="00F06ACF"/>
    <w:rPr>
      <w:b/>
      <w:bCs/>
      <w:sz w:val="20"/>
      <w:szCs w:val="20"/>
    </w:rPr>
  </w:style>
  <w:style w:type="paragraph" w:styleId="BalloonText">
    <w:name w:val="Balloon Text"/>
    <w:basedOn w:val="Normal"/>
    <w:link w:val="BalloonTextChar"/>
    <w:uiPriority w:val="99"/>
    <w:semiHidden/>
    <w:unhideWhenUsed/>
    <w:rsid w:val="00F06A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6ACF"/>
    <w:rPr>
      <w:rFonts w:ascii="Segoe UI" w:hAnsi="Segoe UI" w:cs="Segoe UI"/>
      <w:sz w:val="18"/>
      <w:szCs w:val="18"/>
    </w:rPr>
  </w:style>
  <w:style w:type="character" w:customStyle="1" w:styleId="Heading4Char">
    <w:name w:val="Heading 4 Char"/>
    <w:basedOn w:val="DefaultParagraphFont"/>
    <w:link w:val="Heading4"/>
    <w:uiPriority w:val="9"/>
    <w:rsid w:val="003022BB"/>
    <w:rPr>
      <w:rFonts w:asciiTheme="majorHAnsi" w:eastAsiaTheme="majorEastAsia" w:hAnsiTheme="majorHAnsi" w:cstheme="majorBidi"/>
      <w:i/>
      <w:iCs/>
      <w:color w:val="2E74B5" w:themeColor="accent1" w:themeShade="BF"/>
    </w:rPr>
  </w:style>
  <w:style w:type="paragraph" w:styleId="Header">
    <w:name w:val="header"/>
    <w:basedOn w:val="Normal"/>
    <w:link w:val="HeaderChar"/>
    <w:uiPriority w:val="99"/>
    <w:unhideWhenUsed/>
    <w:rsid w:val="002A0FA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0FA2"/>
  </w:style>
  <w:style w:type="paragraph" w:styleId="Footer">
    <w:name w:val="footer"/>
    <w:basedOn w:val="Normal"/>
    <w:link w:val="FooterChar"/>
    <w:uiPriority w:val="99"/>
    <w:unhideWhenUsed/>
    <w:rsid w:val="002A0FA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0FA2"/>
  </w:style>
  <w:style w:type="paragraph" w:customStyle="1" w:styleId="Bullet1">
    <w:name w:val="~Bullet1"/>
    <w:basedOn w:val="Normal"/>
    <w:uiPriority w:val="99"/>
    <w:qFormat/>
    <w:rsid w:val="000F3E33"/>
    <w:pPr>
      <w:numPr>
        <w:numId w:val="1"/>
      </w:numPr>
      <w:tabs>
        <w:tab w:val="left" w:pos="284"/>
      </w:tabs>
      <w:spacing w:before="60" w:after="60" w:line="240" w:lineRule="auto"/>
    </w:pPr>
    <w:rPr>
      <w:rFonts w:eastAsia="Calibri" w:cs="Arial"/>
      <w:szCs w:val="20"/>
    </w:rPr>
  </w:style>
  <w:style w:type="paragraph" w:customStyle="1" w:styleId="Bullet2">
    <w:name w:val="~Bullet2"/>
    <w:basedOn w:val="Bullet1"/>
    <w:uiPriority w:val="99"/>
    <w:qFormat/>
    <w:rsid w:val="000F3E33"/>
    <w:pPr>
      <w:numPr>
        <w:ilvl w:val="1"/>
      </w:numPr>
      <w:tabs>
        <w:tab w:val="clear" w:pos="284"/>
      </w:tabs>
    </w:pPr>
  </w:style>
  <w:style w:type="paragraph" w:customStyle="1" w:styleId="Bullet3">
    <w:name w:val="~Bullet3"/>
    <w:basedOn w:val="Bullet2"/>
    <w:uiPriority w:val="99"/>
    <w:qFormat/>
    <w:rsid w:val="000F3E33"/>
    <w:pPr>
      <w:numPr>
        <w:ilvl w:val="2"/>
      </w:numPr>
    </w:pPr>
  </w:style>
  <w:style w:type="paragraph" w:customStyle="1" w:styleId="TableTextLeft">
    <w:name w:val="~TableTextLeft"/>
    <w:basedOn w:val="Normal"/>
    <w:link w:val="TableTextLeftChar"/>
    <w:qFormat/>
    <w:rsid w:val="00D87B69"/>
    <w:pPr>
      <w:spacing w:before="40" w:after="20" w:line="240" w:lineRule="auto"/>
    </w:pPr>
    <w:rPr>
      <w:sz w:val="20"/>
    </w:rPr>
  </w:style>
  <w:style w:type="paragraph" w:customStyle="1" w:styleId="TableHeadingLeft">
    <w:name w:val="~TableHeadingLeft"/>
    <w:basedOn w:val="TableTextLeft"/>
    <w:uiPriority w:val="99"/>
    <w:qFormat/>
    <w:rsid w:val="00D87B69"/>
    <w:rPr>
      <w:b/>
      <w:color w:val="000000" w:themeColor="text1"/>
      <w:szCs w:val="26"/>
    </w:rPr>
  </w:style>
  <w:style w:type="paragraph" w:customStyle="1" w:styleId="TableNote">
    <w:name w:val="~TableNote"/>
    <w:basedOn w:val="Normal"/>
    <w:next w:val="Normal"/>
    <w:uiPriority w:val="99"/>
    <w:qFormat/>
    <w:rsid w:val="00D87B69"/>
    <w:pPr>
      <w:spacing w:after="0" w:line="240" w:lineRule="auto"/>
    </w:pPr>
    <w:rPr>
      <w:rFonts w:eastAsia="Calibri" w:cs="Arial"/>
      <w:i/>
      <w:sz w:val="18"/>
      <w:szCs w:val="20"/>
    </w:rPr>
  </w:style>
  <w:style w:type="character" w:customStyle="1" w:styleId="TableTextLeftChar">
    <w:name w:val="~TableTextLeft Char"/>
    <w:basedOn w:val="DefaultParagraphFont"/>
    <w:link w:val="TableTextLeft"/>
    <w:locked/>
    <w:rsid w:val="00D87B69"/>
    <w:rPr>
      <w:sz w:val="20"/>
    </w:rPr>
  </w:style>
  <w:style w:type="character" w:styleId="LineNumber">
    <w:name w:val="line number"/>
    <w:basedOn w:val="DefaultParagraphFont"/>
    <w:uiPriority w:val="99"/>
    <w:semiHidden/>
    <w:unhideWhenUsed/>
    <w:rsid w:val="00D87B69"/>
  </w:style>
  <w:style w:type="paragraph" w:customStyle="1" w:styleId="EndNoteBibliographyTitle">
    <w:name w:val="EndNote Bibliography Title"/>
    <w:basedOn w:val="Normal"/>
    <w:link w:val="EndNoteBibliographyTitleChar"/>
    <w:rsid w:val="00F35754"/>
    <w:pPr>
      <w:spacing w:after="0"/>
      <w:jc w:val="center"/>
    </w:pPr>
    <w:rPr>
      <w:rFonts w:ascii="Calibri" w:hAnsi="Calibri"/>
      <w:noProof/>
      <w:lang w:val="en-US"/>
    </w:rPr>
  </w:style>
  <w:style w:type="character" w:customStyle="1" w:styleId="EndNoteBibliographyTitleChar">
    <w:name w:val="EndNote Bibliography Title Char"/>
    <w:basedOn w:val="DefaultParagraphFont"/>
    <w:link w:val="EndNoteBibliographyTitle"/>
    <w:rsid w:val="00F35754"/>
    <w:rPr>
      <w:rFonts w:ascii="Calibri" w:hAnsi="Calibri"/>
      <w:noProof/>
      <w:lang w:val="en-US"/>
    </w:rPr>
  </w:style>
  <w:style w:type="paragraph" w:customStyle="1" w:styleId="EndNoteBibliography">
    <w:name w:val="EndNote Bibliography"/>
    <w:basedOn w:val="Normal"/>
    <w:link w:val="EndNoteBibliographyChar"/>
    <w:rsid w:val="00F35754"/>
    <w:pPr>
      <w:spacing w:line="240" w:lineRule="auto"/>
    </w:pPr>
    <w:rPr>
      <w:rFonts w:ascii="Calibri" w:hAnsi="Calibri"/>
      <w:noProof/>
      <w:lang w:val="en-US"/>
    </w:rPr>
  </w:style>
  <w:style w:type="character" w:customStyle="1" w:styleId="EndNoteBibliographyChar">
    <w:name w:val="EndNote Bibliography Char"/>
    <w:basedOn w:val="DefaultParagraphFont"/>
    <w:link w:val="EndNoteBibliography"/>
    <w:rsid w:val="00F35754"/>
    <w:rPr>
      <w:rFonts w:ascii="Calibri" w:hAnsi="Calibri"/>
      <w:noProof/>
      <w:lang w:val="en-US"/>
    </w:rPr>
  </w:style>
  <w:style w:type="paragraph" w:styleId="ListParagraph">
    <w:name w:val="List Paragraph"/>
    <w:basedOn w:val="Normal"/>
    <w:uiPriority w:val="34"/>
    <w:qFormat/>
    <w:rsid w:val="00035948"/>
    <w:pPr>
      <w:spacing w:after="200" w:line="276" w:lineRule="auto"/>
      <w:ind w:left="720"/>
      <w:contextualSpacing/>
    </w:pPr>
  </w:style>
  <w:style w:type="character" w:styleId="Strong">
    <w:name w:val="Strong"/>
    <w:basedOn w:val="DefaultParagraphFont"/>
    <w:uiPriority w:val="22"/>
    <w:qFormat/>
    <w:rsid w:val="00035948"/>
    <w:rPr>
      <w:b/>
      <w:bCs/>
    </w:rPr>
  </w:style>
  <w:style w:type="character" w:customStyle="1" w:styleId="CaptionChar">
    <w:name w:val="Caption Char"/>
    <w:aliases w:val="~Caption Char"/>
    <w:basedOn w:val="DefaultParagraphFont"/>
    <w:link w:val="Caption"/>
    <w:semiHidden/>
    <w:locked/>
    <w:rsid w:val="005A14A5"/>
    <w:rPr>
      <w:rFonts w:ascii="Calibri" w:eastAsia="Calibri" w:hAnsi="Calibri" w:cs="Arial"/>
      <w:b/>
      <w:szCs w:val="20"/>
    </w:rPr>
  </w:style>
  <w:style w:type="paragraph" w:styleId="Caption">
    <w:name w:val="caption"/>
    <w:aliases w:val="~Caption"/>
    <w:basedOn w:val="Normal"/>
    <w:next w:val="Normal"/>
    <w:link w:val="CaptionChar"/>
    <w:semiHidden/>
    <w:unhideWhenUsed/>
    <w:qFormat/>
    <w:rsid w:val="005A14A5"/>
    <w:pPr>
      <w:keepNext/>
      <w:tabs>
        <w:tab w:val="left" w:pos="993"/>
      </w:tabs>
      <w:spacing w:before="300" w:after="0" w:line="240" w:lineRule="auto"/>
      <w:ind w:left="993" w:hanging="993"/>
    </w:pPr>
    <w:rPr>
      <w:rFonts w:ascii="Calibri" w:eastAsia="Calibri" w:hAnsi="Calibri" w:cs="Arial"/>
      <w:b/>
      <w:szCs w:val="20"/>
    </w:rPr>
  </w:style>
  <w:style w:type="table" w:customStyle="1" w:styleId="PlainTable41">
    <w:name w:val="Plain Table 41"/>
    <w:basedOn w:val="TableNormal"/>
    <w:uiPriority w:val="44"/>
    <w:rsid w:val="00DF604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8A2B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509991">
      <w:bodyDiv w:val="1"/>
      <w:marLeft w:val="0"/>
      <w:marRight w:val="0"/>
      <w:marTop w:val="0"/>
      <w:marBottom w:val="0"/>
      <w:divBdr>
        <w:top w:val="none" w:sz="0" w:space="0" w:color="auto"/>
        <w:left w:val="none" w:sz="0" w:space="0" w:color="auto"/>
        <w:bottom w:val="none" w:sz="0" w:space="0" w:color="auto"/>
        <w:right w:val="none" w:sz="0" w:space="0" w:color="auto"/>
      </w:divBdr>
    </w:div>
    <w:div w:id="237249920">
      <w:bodyDiv w:val="1"/>
      <w:marLeft w:val="0"/>
      <w:marRight w:val="0"/>
      <w:marTop w:val="0"/>
      <w:marBottom w:val="0"/>
      <w:divBdr>
        <w:top w:val="none" w:sz="0" w:space="0" w:color="auto"/>
        <w:left w:val="none" w:sz="0" w:space="0" w:color="auto"/>
        <w:bottom w:val="none" w:sz="0" w:space="0" w:color="auto"/>
        <w:right w:val="none" w:sz="0" w:space="0" w:color="auto"/>
      </w:divBdr>
    </w:div>
    <w:div w:id="906111088">
      <w:bodyDiv w:val="1"/>
      <w:marLeft w:val="0"/>
      <w:marRight w:val="0"/>
      <w:marTop w:val="0"/>
      <w:marBottom w:val="0"/>
      <w:divBdr>
        <w:top w:val="none" w:sz="0" w:space="0" w:color="auto"/>
        <w:left w:val="none" w:sz="0" w:space="0" w:color="auto"/>
        <w:bottom w:val="none" w:sz="0" w:space="0" w:color="auto"/>
        <w:right w:val="none" w:sz="0" w:space="0" w:color="auto"/>
      </w:divBdr>
    </w:div>
    <w:div w:id="1025912293">
      <w:bodyDiv w:val="1"/>
      <w:marLeft w:val="0"/>
      <w:marRight w:val="0"/>
      <w:marTop w:val="0"/>
      <w:marBottom w:val="0"/>
      <w:divBdr>
        <w:top w:val="none" w:sz="0" w:space="0" w:color="auto"/>
        <w:left w:val="none" w:sz="0" w:space="0" w:color="auto"/>
        <w:bottom w:val="none" w:sz="0" w:space="0" w:color="auto"/>
        <w:right w:val="none" w:sz="0" w:space="0" w:color="auto"/>
      </w:divBdr>
    </w:div>
    <w:div w:id="1516462394">
      <w:bodyDiv w:val="1"/>
      <w:marLeft w:val="0"/>
      <w:marRight w:val="0"/>
      <w:marTop w:val="0"/>
      <w:marBottom w:val="0"/>
      <w:divBdr>
        <w:top w:val="none" w:sz="0" w:space="0" w:color="auto"/>
        <w:left w:val="none" w:sz="0" w:space="0" w:color="auto"/>
        <w:bottom w:val="none" w:sz="0" w:space="0" w:color="auto"/>
        <w:right w:val="none" w:sz="0" w:space="0" w:color="auto"/>
      </w:divBdr>
      <w:divsChild>
        <w:div w:id="1607885062">
          <w:marLeft w:val="0"/>
          <w:marRight w:val="0"/>
          <w:marTop w:val="0"/>
          <w:marBottom w:val="0"/>
          <w:divBdr>
            <w:top w:val="none" w:sz="0" w:space="0" w:color="auto"/>
            <w:left w:val="none" w:sz="0" w:space="0" w:color="auto"/>
            <w:bottom w:val="none" w:sz="0" w:space="0" w:color="auto"/>
            <w:right w:val="none" w:sz="0" w:space="0" w:color="auto"/>
          </w:divBdr>
        </w:div>
        <w:div w:id="1045443040">
          <w:marLeft w:val="0"/>
          <w:marRight w:val="0"/>
          <w:marTop w:val="0"/>
          <w:marBottom w:val="0"/>
          <w:divBdr>
            <w:top w:val="none" w:sz="0" w:space="0" w:color="auto"/>
            <w:left w:val="none" w:sz="0" w:space="0" w:color="auto"/>
            <w:bottom w:val="none" w:sz="0" w:space="0" w:color="auto"/>
            <w:right w:val="none" w:sz="0" w:space="0" w:color="auto"/>
          </w:divBdr>
        </w:div>
        <w:div w:id="36322918">
          <w:marLeft w:val="0"/>
          <w:marRight w:val="0"/>
          <w:marTop w:val="0"/>
          <w:marBottom w:val="0"/>
          <w:divBdr>
            <w:top w:val="none" w:sz="0" w:space="0" w:color="auto"/>
            <w:left w:val="none" w:sz="0" w:space="0" w:color="auto"/>
            <w:bottom w:val="none" w:sz="0" w:space="0" w:color="auto"/>
            <w:right w:val="none" w:sz="0" w:space="0" w:color="auto"/>
          </w:divBdr>
        </w:div>
        <w:div w:id="1591961616">
          <w:marLeft w:val="0"/>
          <w:marRight w:val="0"/>
          <w:marTop w:val="0"/>
          <w:marBottom w:val="0"/>
          <w:divBdr>
            <w:top w:val="none" w:sz="0" w:space="0" w:color="auto"/>
            <w:left w:val="none" w:sz="0" w:space="0" w:color="auto"/>
            <w:bottom w:val="none" w:sz="0" w:space="0" w:color="auto"/>
            <w:right w:val="none" w:sz="0" w:space="0" w:color="auto"/>
          </w:divBdr>
        </w:div>
      </w:divsChild>
    </w:div>
    <w:div w:id="1888183917">
      <w:bodyDiv w:val="1"/>
      <w:marLeft w:val="0"/>
      <w:marRight w:val="0"/>
      <w:marTop w:val="0"/>
      <w:marBottom w:val="0"/>
      <w:divBdr>
        <w:top w:val="none" w:sz="0" w:space="0" w:color="auto"/>
        <w:left w:val="none" w:sz="0" w:space="0" w:color="auto"/>
        <w:bottom w:val="none" w:sz="0" w:space="0" w:color="auto"/>
        <w:right w:val="none" w:sz="0" w:space="0" w:color="auto"/>
      </w:divBdr>
    </w:div>
    <w:div w:id="201799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41"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E9816-57D7-4F4D-9491-6EDE66D0E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16</Pages>
  <Words>3379</Words>
  <Characters>19261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Royal College of Obstreticians and Gynaecologists</Company>
  <LinksUpToDate>false</LinksUpToDate>
  <CharactersWithSpaces>22595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Slade</dc:creator>
  <cp:keywords/>
  <dc:description/>
  <cp:lastModifiedBy>Eric Slade</cp:lastModifiedBy>
  <cp:revision>13</cp:revision>
  <cp:lastPrinted>2019-02-21T15:54:00Z</cp:lastPrinted>
  <dcterms:created xsi:type="dcterms:W3CDTF">2019-08-07T14:01:00Z</dcterms:created>
  <dcterms:modified xsi:type="dcterms:W3CDTF">2019-08-16T09:59:00Z</dcterms:modified>
</cp:coreProperties>
</file>